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7813AD" w14:textId="1814DADF" w:rsidR="00564296" w:rsidRDefault="00564296" w:rsidP="002B08BA">
      <w:pPr>
        <w:spacing w:after="101" w:line="259" w:lineRule="auto"/>
        <w:jc w:val="center"/>
        <w:rPr>
          <w:b/>
        </w:rPr>
      </w:pPr>
      <w:r w:rsidRPr="00566804">
        <w:rPr>
          <w:b/>
        </w:rPr>
        <w:t xml:space="preserve">P.O. </w:t>
      </w:r>
      <w:r>
        <w:rPr>
          <w:b/>
        </w:rPr>
        <w:t xml:space="preserve">1.6 </w:t>
      </w:r>
      <w:r w:rsidRPr="00564296">
        <w:rPr>
          <w:b/>
        </w:rPr>
        <w:t>Establecimiento de los planes de seguridad para la operación del sistema</w:t>
      </w:r>
    </w:p>
    <w:p w14:paraId="731D4E76" w14:textId="77777777" w:rsidR="00564296" w:rsidRDefault="00564296" w:rsidP="002B08BA">
      <w:pPr>
        <w:spacing w:after="101" w:line="259" w:lineRule="auto"/>
        <w:jc w:val="center"/>
        <w:rPr>
          <w:b/>
        </w:rPr>
      </w:pPr>
    </w:p>
    <w:p w14:paraId="2F7147D7" w14:textId="0A78BCB8" w:rsidR="00564296" w:rsidRPr="00566804" w:rsidRDefault="00564296" w:rsidP="00564296">
      <w:pPr>
        <w:pStyle w:val="Heading1"/>
      </w:pPr>
      <w:r w:rsidRPr="00566804">
        <w:t xml:space="preserve">Objeto </w:t>
      </w:r>
    </w:p>
    <w:p w14:paraId="1085F645" w14:textId="21675D20" w:rsidR="00AD7EB8" w:rsidRDefault="00564296" w:rsidP="009A5979">
      <w:pPr>
        <w:rPr>
          <w:ins w:id="0" w:author="Red Eléctrica" w:date="2023-03-31T12:51:00Z"/>
        </w:rPr>
      </w:pPr>
      <w:r w:rsidRPr="00564296">
        <w:t xml:space="preserve">El objeto de este procedimiento </w:t>
      </w:r>
      <w:ins w:id="1" w:author="Red Eléctrica" w:date="2023-03-31T12:50:00Z">
        <w:r w:rsidR="00883C97">
          <w:t>de operación</w:t>
        </w:r>
      </w:ins>
      <w:ins w:id="2" w:author="Red Eléctrica" w:date="2023-06-07T16:06:00Z">
        <w:r w:rsidR="001A4774">
          <w:t xml:space="preserve"> (P.O.)</w:t>
        </w:r>
      </w:ins>
      <w:ins w:id="3" w:author="Red Eléctrica" w:date="2023-03-31T12:50:00Z">
        <w:r w:rsidR="00883C97" w:rsidRPr="00564296">
          <w:t xml:space="preserve"> </w:t>
        </w:r>
      </w:ins>
      <w:r w:rsidRPr="00564296">
        <w:t xml:space="preserve">es definir los planes que se deben establecer para garantizar el funcionamiento seguro y fiable del sistema </w:t>
      </w:r>
      <w:ins w:id="4" w:author="Red Eléctrica" w:date="2023-04-21T10:29:00Z">
        <w:r w:rsidR="0039142F">
          <w:t>el</w:t>
        </w:r>
      </w:ins>
      <w:ins w:id="5" w:author="Red Eléctrica" w:date="2023-04-21T10:30:00Z">
        <w:r w:rsidR="0039142F">
          <w:t xml:space="preserve">éctrico </w:t>
        </w:r>
        <w:r w:rsidR="005773D8">
          <w:t xml:space="preserve">peninsular español </w:t>
        </w:r>
      </w:ins>
      <w:r w:rsidRPr="00564296">
        <w:t>y para llevar a cabo la reposición del servicio tras incidentes severos.</w:t>
      </w:r>
    </w:p>
    <w:p w14:paraId="6F48195D" w14:textId="77777777" w:rsidR="00332C0D" w:rsidRDefault="00332C0D" w:rsidP="00162DAE">
      <w:pPr>
        <w:pStyle w:val="Heading1"/>
        <w:numPr>
          <w:ilvl w:val="0"/>
          <w:numId w:val="6"/>
        </w:numPr>
        <w:rPr>
          <w:ins w:id="6" w:author="Red Eléctrica" w:date="2023-03-31T12:51:00Z"/>
        </w:rPr>
      </w:pPr>
      <w:ins w:id="7" w:author="Red Eléctrica" w:date="2023-03-31T12:51:00Z">
        <w:r>
          <w:t>Definiciones</w:t>
        </w:r>
      </w:ins>
    </w:p>
    <w:p w14:paraId="3C0203A4" w14:textId="47A066D0" w:rsidR="00332C0D" w:rsidRDefault="00332C0D" w:rsidP="00332C0D">
      <w:pPr>
        <w:spacing w:before="120" w:after="120" w:line="276" w:lineRule="auto"/>
        <w:rPr>
          <w:ins w:id="8" w:author="Red Eléctrica" w:date="2023-03-31T12:51:00Z"/>
          <w:rFonts w:cstheme="minorHAnsi"/>
        </w:rPr>
      </w:pPr>
      <w:ins w:id="9" w:author="Red Eléctrica" w:date="2023-03-31T12:51:00Z">
        <w:r w:rsidRPr="00021CD5">
          <w:rPr>
            <w:rFonts w:cstheme="minorHAnsi"/>
          </w:rPr>
          <w:t xml:space="preserve">A efectos del presente </w:t>
        </w:r>
      </w:ins>
      <w:ins w:id="10" w:author="Red Eléctrica" w:date="2023-06-07T16:06:00Z">
        <w:r w:rsidR="001A4774">
          <w:rPr>
            <w:rFonts w:cstheme="minorHAnsi"/>
          </w:rPr>
          <w:t>P.O.</w:t>
        </w:r>
      </w:ins>
      <w:ins w:id="11" w:author="Red Eléctrica" w:date="2023-03-31T12:51:00Z">
        <w:r w:rsidRPr="00021CD5">
          <w:rPr>
            <w:rFonts w:cstheme="minorHAnsi"/>
          </w:rPr>
          <w:t xml:space="preserve">, se aplicarán las definiciones recogidas en </w:t>
        </w:r>
        <w:r>
          <w:rPr>
            <w:rFonts w:cstheme="minorHAnsi"/>
          </w:rPr>
          <w:t>la</w:t>
        </w:r>
        <w:r w:rsidRPr="00021CD5">
          <w:rPr>
            <w:rFonts w:cstheme="minorHAnsi"/>
          </w:rPr>
          <w:t xml:space="preserve"> </w:t>
        </w:r>
        <w:r>
          <w:rPr>
            <w:rFonts w:cstheme="minorHAnsi"/>
          </w:rPr>
          <w:t xml:space="preserve">Ley 24/2013 del Sector Eléctrico, </w:t>
        </w:r>
        <w:r w:rsidRPr="00DD4410">
          <w:rPr>
            <w:rFonts w:cstheme="minorHAnsi"/>
          </w:rPr>
          <w:t xml:space="preserve">en </w:t>
        </w:r>
        <w:r>
          <w:rPr>
            <w:rFonts w:cstheme="minorHAnsi"/>
          </w:rPr>
          <w:t xml:space="preserve">el </w:t>
        </w:r>
        <w:r w:rsidRPr="00DD4410">
          <w:rPr>
            <w:rFonts w:cstheme="minorHAnsi"/>
          </w:rPr>
          <w:t xml:space="preserve">Reglamento (UE) </w:t>
        </w:r>
        <w:r w:rsidRPr="002F270D">
          <w:rPr>
            <w:rFonts w:cstheme="minorHAnsi"/>
          </w:rPr>
          <w:t>2017/</w:t>
        </w:r>
        <w:r>
          <w:rPr>
            <w:rFonts w:cstheme="minorHAnsi"/>
          </w:rPr>
          <w:t>2196</w:t>
        </w:r>
      </w:ins>
      <w:ins w:id="12" w:author="Red Eléctrica" w:date="2023-10-11T11:03:00Z">
        <w:r w:rsidR="00C93251">
          <w:rPr>
            <w:rFonts w:cstheme="minorHAnsi"/>
          </w:rPr>
          <w:t xml:space="preserve"> </w:t>
        </w:r>
      </w:ins>
      <w:ins w:id="13" w:author="Red Eléctrica" w:date="2023-10-11T11:10:00Z">
        <w:r w:rsidR="00D74348">
          <w:rPr>
            <w:rFonts w:cstheme="minorHAnsi"/>
          </w:rPr>
          <w:t xml:space="preserve">de la Comisión </w:t>
        </w:r>
      </w:ins>
      <w:ins w:id="14" w:author="Red Eléctrica" w:date="2023-10-11T11:03:00Z">
        <w:r w:rsidR="00C93251" w:rsidRPr="00C93251">
          <w:rPr>
            <w:rFonts w:cstheme="minorHAnsi"/>
          </w:rPr>
          <w:t>por el que se establece</w:t>
        </w:r>
        <w:r w:rsidR="00C93251">
          <w:rPr>
            <w:rFonts w:cstheme="minorHAnsi"/>
          </w:rPr>
          <w:t xml:space="preserve"> </w:t>
        </w:r>
      </w:ins>
      <w:ins w:id="15" w:author="Red Eléctrica" w:date="2023-10-11T11:04:00Z">
        <w:r w:rsidR="009748B8">
          <w:rPr>
            <w:rFonts w:cstheme="minorHAnsi"/>
          </w:rPr>
          <w:t>un</w:t>
        </w:r>
      </w:ins>
      <w:ins w:id="16" w:author="Red Eléctrica" w:date="2023-10-11T11:03:00Z">
        <w:r w:rsidR="00C93251" w:rsidRPr="00C93251">
          <w:rPr>
            <w:rFonts w:cstheme="minorHAnsi"/>
          </w:rPr>
          <w:t xml:space="preserve"> código de red relativo a emergencia y reposición del servicio</w:t>
        </w:r>
      </w:ins>
      <w:ins w:id="17" w:author="Red Eléctrica" w:date="2023-03-31T12:51:00Z">
        <w:r>
          <w:rPr>
            <w:rFonts w:cstheme="minorHAnsi"/>
          </w:rPr>
          <w:t xml:space="preserve">, en el </w:t>
        </w:r>
        <w:r w:rsidRPr="00021CD5">
          <w:rPr>
            <w:rFonts w:cstheme="minorHAnsi"/>
          </w:rPr>
          <w:t>Reglamento (UE) 2016/631</w:t>
        </w:r>
      </w:ins>
      <w:ins w:id="18" w:author="Red Eléctrica" w:date="2023-10-11T11:04:00Z">
        <w:r w:rsidR="009748B8">
          <w:rPr>
            <w:rFonts w:cstheme="minorHAnsi"/>
          </w:rPr>
          <w:t xml:space="preserve"> </w:t>
        </w:r>
      </w:ins>
      <w:ins w:id="19" w:author="Red Eléctrica" w:date="2023-10-11T11:07:00Z">
        <w:r w:rsidR="00ED5848">
          <w:rPr>
            <w:rFonts w:cstheme="minorHAnsi"/>
          </w:rPr>
          <w:t xml:space="preserve">de la Comisión </w:t>
        </w:r>
      </w:ins>
      <w:ins w:id="20" w:author="Red Eléctrica" w:date="2023-10-11T11:04:00Z">
        <w:r w:rsidR="00DC59B9" w:rsidRPr="00DC59B9">
          <w:rPr>
            <w:rFonts w:cstheme="minorHAnsi"/>
          </w:rPr>
          <w:t>que establece un código de red sobre requisitos de conexión de generadores a la red</w:t>
        </w:r>
      </w:ins>
      <w:ins w:id="21" w:author="Red Eléctrica" w:date="2023-03-31T12:51:00Z">
        <w:r w:rsidRPr="00021CD5">
          <w:rPr>
            <w:rFonts w:cstheme="minorHAnsi"/>
          </w:rPr>
          <w:t xml:space="preserve">, en </w:t>
        </w:r>
        <w:r>
          <w:rPr>
            <w:rFonts w:cstheme="minorHAnsi"/>
          </w:rPr>
          <w:t xml:space="preserve">el </w:t>
        </w:r>
        <w:r w:rsidRPr="00021CD5">
          <w:rPr>
            <w:rFonts w:cstheme="minorHAnsi"/>
          </w:rPr>
          <w:t>Reglamento (UE) 2016/1388</w:t>
        </w:r>
      </w:ins>
      <w:ins w:id="22" w:author="Red Eléctrica" w:date="2023-10-11T11:08:00Z">
        <w:r w:rsidR="00150A98" w:rsidRPr="00150A98">
          <w:t xml:space="preserve"> </w:t>
        </w:r>
      </w:ins>
      <w:ins w:id="23" w:author="Red Eléctrica" w:date="2023-10-11T11:11:00Z">
        <w:r w:rsidR="00D74348">
          <w:t xml:space="preserve">de la Comisión </w:t>
        </w:r>
      </w:ins>
      <w:ins w:id="24" w:author="Red Eléctrica" w:date="2023-10-11T11:08:00Z">
        <w:r w:rsidR="00150A98" w:rsidRPr="00150A98">
          <w:rPr>
            <w:rFonts w:cstheme="minorHAnsi"/>
          </w:rPr>
          <w:t>que establece un código de red en materia de conexión de la demanda</w:t>
        </w:r>
      </w:ins>
      <w:ins w:id="25" w:author="Red Eléctrica" w:date="2023-03-31T12:51:00Z">
        <w:r w:rsidRPr="00021CD5">
          <w:rPr>
            <w:rFonts w:cstheme="minorHAnsi"/>
          </w:rPr>
          <w:t xml:space="preserve">, en </w:t>
        </w:r>
      </w:ins>
      <w:ins w:id="26" w:author="Red Eléctrica" w:date="2023-04-25T09:46:00Z">
        <w:r w:rsidR="00F55847">
          <w:rPr>
            <w:rFonts w:cstheme="minorHAnsi"/>
          </w:rPr>
          <w:t xml:space="preserve">el </w:t>
        </w:r>
      </w:ins>
      <w:ins w:id="27" w:author="Red Eléctrica" w:date="2023-03-31T12:51:00Z">
        <w:r w:rsidRPr="00021CD5">
          <w:rPr>
            <w:rFonts w:cstheme="minorHAnsi"/>
          </w:rPr>
          <w:t>Reglamento (UE) 2016/1447 de la Comisión</w:t>
        </w:r>
      </w:ins>
      <w:ins w:id="28" w:author="Red Eléctrica" w:date="2023-10-11T11:10:00Z">
        <w:r w:rsidR="00DA4F50" w:rsidRPr="00DA4F50">
          <w:t xml:space="preserve"> </w:t>
        </w:r>
        <w:r w:rsidR="00DA4F50" w:rsidRPr="00DA4F50">
          <w:rPr>
            <w:rFonts w:cstheme="minorHAnsi"/>
          </w:rPr>
          <w:t>por el que establece un código de red sobre requisitos de conexión a la red de sistemas de alta tensión en corriente continua y módulos de parque eléctrico conectados en corriente continua</w:t>
        </w:r>
      </w:ins>
      <w:ins w:id="29" w:author="Red Eléctrica" w:date="2023-03-31T12:51:00Z">
        <w:r>
          <w:rPr>
            <w:rFonts w:cstheme="minorHAnsi"/>
          </w:rPr>
          <w:t xml:space="preserve">, en el Real Decreto 647/2020 </w:t>
        </w:r>
      </w:ins>
      <w:ins w:id="30" w:author="Red Eléctrica" w:date="2023-10-11T11:06:00Z">
        <w:r w:rsidR="004627AF" w:rsidRPr="004627AF">
          <w:rPr>
            <w:rFonts w:cstheme="minorHAnsi"/>
          </w:rPr>
          <w:t>por el que se regulan aspectos necesarios para la implementación de los códigos de red de conexión de determinadas instalaciones eléctricas</w:t>
        </w:r>
        <w:r w:rsidR="004627AF">
          <w:rPr>
            <w:rFonts w:cstheme="minorHAnsi"/>
          </w:rPr>
          <w:t xml:space="preserve"> </w:t>
        </w:r>
      </w:ins>
      <w:ins w:id="31" w:author="Red Eléctrica" w:date="2023-03-31T12:51:00Z">
        <w:r>
          <w:rPr>
            <w:rFonts w:cstheme="minorHAnsi"/>
          </w:rPr>
          <w:t xml:space="preserve">y </w:t>
        </w:r>
        <w:r w:rsidRPr="00DD4410">
          <w:rPr>
            <w:rFonts w:cstheme="minorHAnsi"/>
          </w:rPr>
          <w:t>en la Orden TED 749/2020</w:t>
        </w:r>
        <w:r>
          <w:rPr>
            <w:rFonts w:cstheme="minorHAnsi"/>
          </w:rPr>
          <w:t xml:space="preserve"> </w:t>
        </w:r>
      </w:ins>
      <w:ins w:id="32" w:author="Red Eléctrica" w:date="2023-10-11T11:05:00Z">
        <w:r w:rsidR="00AF2E06" w:rsidRPr="00AF2E06">
          <w:rPr>
            <w:rFonts w:cstheme="minorHAnsi"/>
          </w:rPr>
          <w:t>por la que se establecen los requisitos técnicos para la conexión a la red necesarios para la implementación de los códigos de red de conexión</w:t>
        </w:r>
        <w:r w:rsidR="00AF2E06">
          <w:rPr>
            <w:rFonts w:cstheme="minorHAnsi"/>
          </w:rPr>
          <w:t xml:space="preserve"> </w:t>
        </w:r>
      </w:ins>
      <w:ins w:id="33" w:author="Red Eléctrica" w:date="2023-03-31T12:51:00Z">
        <w:r>
          <w:rPr>
            <w:rFonts w:cstheme="minorHAnsi"/>
          </w:rPr>
          <w:t xml:space="preserve">o en </w:t>
        </w:r>
      </w:ins>
      <w:ins w:id="34" w:author="Red Eléctrica" w:date="2023-04-26T11:48:00Z">
        <w:r w:rsidR="00A82426">
          <w:rPr>
            <w:rFonts w:cstheme="minorHAnsi"/>
          </w:rPr>
          <w:t xml:space="preserve">la </w:t>
        </w:r>
      </w:ins>
      <w:ins w:id="35" w:author="Red Eléctrica" w:date="2023-03-31T12:51:00Z">
        <w:r>
          <w:rPr>
            <w:rFonts w:cstheme="minorHAnsi"/>
          </w:rPr>
          <w:t>normativa que l</w:t>
        </w:r>
      </w:ins>
      <w:ins w:id="36" w:author="Red Eléctrica" w:date="2023-05-16T10:01:00Z">
        <w:r w:rsidR="009E04B4">
          <w:rPr>
            <w:rFonts w:cstheme="minorHAnsi"/>
          </w:rPr>
          <w:t>a</w:t>
        </w:r>
      </w:ins>
      <w:ins w:id="37" w:author="Red Eléctrica" w:date="2023-03-31T12:51:00Z">
        <w:r>
          <w:rPr>
            <w:rFonts w:cstheme="minorHAnsi"/>
          </w:rPr>
          <w:t xml:space="preserve"> sustituya. </w:t>
        </w:r>
      </w:ins>
    </w:p>
    <w:p w14:paraId="345271FC" w14:textId="5E4F7803" w:rsidR="00332C0D" w:rsidRDefault="00584160" w:rsidP="00332C0D">
      <w:pPr>
        <w:ind w:left="14"/>
        <w:rPr>
          <w:ins w:id="38" w:author="Red Eléctrica" w:date="2023-03-31T12:51:00Z"/>
        </w:rPr>
      </w:pPr>
      <w:ins w:id="39" w:author="Red Eléctrica" w:date="2023-04-26T12:02:00Z">
        <w:r>
          <w:rPr>
            <w:rFonts w:cstheme="minorHAnsi"/>
          </w:rPr>
          <w:t xml:space="preserve">Asimismo, </w:t>
        </w:r>
        <w:proofErr w:type="gramStart"/>
        <w:r>
          <w:rPr>
            <w:rFonts w:cstheme="minorHAnsi"/>
          </w:rPr>
          <w:t>serán de aplicación</w:t>
        </w:r>
        <w:proofErr w:type="gramEnd"/>
        <w:r>
          <w:rPr>
            <w:rFonts w:cstheme="minorHAnsi"/>
          </w:rPr>
          <w:t xml:space="preserve"> a este </w:t>
        </w:r>
        <w:r w:rsidR="001E218A">
          <w:rPr>
            <w:rFonts w:cstheme="minorHAnsi"/>
          </w:rPr>
          <w:t>P.O.</w:t>
        </w:r>
      </w:ins>
      <w:ins w:id="40" w:author="Red Eléctrica" w:date="2023-03-31T12:51:00Z">
        <w:r w:rsidR="00332C0D" w:rsidRPr="009325AE">
          <w:rPr>
            <w:rFonts w:cstheme="minorHAnsi"/>
          </w:rPr>
          <w:t xml:space="preserve"> las siguientes definiciones</w:t>
        </w:r>
        <w:r w:rsidR="00332C0D">
          <w:rPr>
            <w:rFonts w:cstheme="minorHAnsi"/>
          </w:rPr>
          <w:t>:</w:t>
        </w:r>
      </w:ins>
    </w:p>
    <w:p w14:paraId="42905AF0" w14:textId="0C5FC8A5" w:rsidR="00394BBA" w:rsidRDefault="00394BBA" w:rsidP="00394BBA">
      <w:pPr>
        <w:pStyle w:val="Heading3"/>
        <w:rPr>
          <w:ins w:id="41" w:author="Red Eléctrica" w:date="2023-08-22T13:29:00Z"/>
        </w:rPr>
      </w:pPr>
      <w:ins w:id="42" w:author="Red Eléctrica" w:date="2023-08-22T13:29:00Z">
        <w:r w:rsidRPr="00394BBA">
          <w:t>Tiempo de operación: tiempo transcurrido desde que la frecuencia del sistema alcanza el umbral definido hasta la actuación de la protección. Incluye el tiempo de arranque y el ajuste de la temporización</w:t>
        </w:r>
        <w:r>
          <w:t>.</w:t>
        </w:r>
      </w:ins>
    </w:p>
    <w:p w14:paraId="5FD40D17" w14:textId="2FF3819A" w:rsidR="00394BBA" w:rsidRDefault="00394BBA" w:rsidP="00394BBA">
      <w:pPr>
        <w:pStyle w:val="Heading3"/>
        <w:rPr>
          <w:ins w:id="43" w:author="Red Eléctrica" w:date="2023-08-22T13:29:00Z"/>
        </w:rPr>
      </w:pPr>
      <w:ins w:id="44" w:author="Red Eléctrica" w:date="2023-08-22T13:29:00Z">
        <w:r w:rsidRPr="00394BBA">
          <w:t>Tiempo de arranque: intervalo de tiempo desde que la frecuencia del sistema alcanza el umbral ajustado y el equipo detecta que se ha superado dicho umbral. Dependerá de las características internas de cada relé</w:t>
        </w:r>
        <w:r>
          <w:t>.</w:t>
        </w:r>
      </w:ins>
    </w:p>
    <w:p w14:paraId="6BF9A91C" w14:textId="3C86AB5E" w:rsidR="00394BBA" w:rsidRDefault="00394BBA" w:rsidP="00394BBA">
      <w:pPr>
        <w:pStyle w:val="Heading3"/>
        <w:rPr>
          <w:ins w:id="45" w:author="Red Eléctrica" w:date="2023-08-22T13:29:00Z"/>
        </w:rPr>
      </w:pPr>
      <w:ins w:id="46" w:author="Red Eléctrica" w:date="2023-08-22T13:29:00Z">
        <w:r w:rsidRPr="00394BBA">
          <w:t>Ajuste de la temporización: temporización voluntaria configurada por el responsable del equipo para confirmar que dicho umbral se ha superado y no es una medida espuria</w:t>
        </w:r>
        <w:r>
          <w:t>.</w:t>
        </w:r>
      </w:ins>
    </w:p>
    <w:p w14:paraId="6CBD5740" w14:textId="698B666F" w:rsidR="00394BBA" w:rsidRDefault="00394BBA" w:rsidP="00394BBA">
      <w:pPr>
        <w:pStyle w:val="Heading3"/>
        <w:rPr>
          <w:ins w:id="47" w:author="Red Eléctrica" w:date="2023-10-16T20:41:00Z"/>
        </w:rPr>
      </w:pPr>
      <w:ins w:id="48" w:author="Red Eléctrica" w:date="2023-08-22T13:30:00Z">
        <w:r w:rsidRPr="00394BBA">
          <w:t>Tiempo total de desconexión: tiempo transcurrido desde que la frecuencia del sistema alcanza el umbral definido hasta la desconexión del elemento de la red. Incluye el tiempo de apertura de los interruptores cuando corresponda</w:t>
        </w:r>
        <w:r>
          <w:t>.</w:t>
        </w:r>
      </w:ins>
    </w:p>
    <w:p w14:paraId="66529F5E" w14:textId="5BC54F60" w:rsidR="004C59A1" w:rsidRDefault="004C59A1" w:rsidP="00B16FDC">
      <w:pPr>
        <w:ind w:left="14" w:firstLine="0"/>
        <w:jc w:val="center"/>
        <w:rPr>
          <w:ins w:id="49" w:author="Red Eléctrica" w:date="2023-10-16T20:40:00Z"/>
        </w:rPr>
      </w:pPr>
      <w:ins w:id="50" w:author="Red Eléctrica" w:date="2023-05-18T15:40:00Z">
        <w:r>
          <w:rPr>
            <w:noProof/>
          </w:rPr>
          <w:drawing>
            <wp:inline distT="0" distB="0" distL="0" distR="0" wp14:anchorId="0EE940AC" wp14:editId="64567202">
              <wp:extent cx="3434400" cy="1940400"/>
              <wp:effectExtent l="0" t="0" r="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11" cstate="print">
                        <a:extLst>
                          <a:ext uri="{28A0092B-C50C-407E-A947-70E740481C1C}">
                            <a14:useLocalDpi xmlns:a14="http://schemas.microsoft.com/office/drawing/2010/main" val="0"/>
                          </a:ext>
                        </a:extLst>
                      </a:blip>
                      <a:srcRect l="3168" t="3650" r="9405" b="1434"/>
                      <a:stretch>
                        <a:fillRect/>
                      </a:stretch>
                    </pic:blipFill>
                    <pic:spPr>
                      <a:xfrm>
                        <a:off x="0" y="0"/>
                        <a:ext cx="3434400" cy="1940400"/>
                      </a:xfrm>
                      <a:prstGeom prst="rect">
                        <a:avLst/>
                      </a:prstGeom>
                    </pic:spPr>
                  </pic:pic>
                </a:graphicData>
              </a:graphic>
            </wp:inline>
          </w:drawing>
        </w:r>
      </w:ins>
    </w:p>
    <w:p w14:paraId="33645789" w14:textId="24663F5A" w:rsidR="00453BF2" w:rsidRDefault="009F36AF" w:rsidP="009F36AF">
      <w:pPr>
        <w:pStyle w:val="Heading3"/>
        <w:rPr>
          <w:ins w:id="51" w:author="Red Eléctrica" w:date="2023-08-17T12:57:00Z"/>
        </w:rPr>
      </w:pPr>
      <w:ins w:id="52" w:author="Red Eléctrica" w:date="2023-10-16T20:40:00Z">
        <w:r w:rsidRPr="00394BBA">
          <w:t>Equipamiento de almacenamiento: es el equipamiento de una instalación que posibilita almacenar energía y diferir su inyección a la red de acuerdo con la definición al respecto establecida en el artículo 6 de la Ley 24/2013, independientemente de que esté conectado en una red interior de un consumidor e independientemente de que tenga capacidad técnica y legal de</w:t>
        </w:r>
      </w:ins>
      <w:ins w:id="53" w:author="Red Eléctrica tras consulta" w:date="2024-03-19T11:12:00Z">
        <w:r w:rsidR="00E47E7A">
          <w:t xml:space="preserve"> </w:t>
        </w:r>
        <w:r w:rsidR="00E47E7A" w:rsidRPr="00E47E7A">
          <w:t>absorber potencia de la red</w:t>
        </w:r>
      </w:ins>
      <w:ins w:id="54" w:author="Red Eléctrica" w:date="2023-10-16T20:40:00Z">
        <w:del w:id="55" w:author="Red Eléctrica tras consulta" w:date="2024-03-19T11:11:00Z">
          <w:r w:rsidRPr="00394BBA" w:rsidDel="00870084">
            <w:delText xml:space="preserve"> ser reversible</w:delText>
          </w:r>
        </w:del>
        <w:r>
          <w:t>.</w:t>
        </w:r>
      </w:ins>
    </w:p>
    <w:p w14:paraId="2F7C886B" w14:textId="05ADCA56" w:rsidR="00564296" w:rsidRDefault="00564296" w:rsidP="00564296">
      <w:pPr>
        <w:pStyle w:val="Heading1"/>
      </w:pPr>
      <w:r>
        <w:t>Ámbito de aplicación</w:t>
      </w:r>
    </w:p>
    <w:p w14:paraId="0A9231AE" w14:textId="77777777" w:rsidR="00B900DB" w:rsidRDefault="00B900DB" w:rsidP="00B900DB">
      <w:r>
        <w:t>Este procedimiento aplica a:</w:t>
      </w:r>
    </w:p>
    <w:p w14:paraId="3DB831A2" w14:textId="77777777" w:rsidR="00E35EBC" w:rsidRDefault="00B900DB" w:rsidP="00B20D70">
      <w:pPr>
        <w:pStyle w:val="Heading6"/>
      </w:pPr>
      <w:r>
        <w:t>El operador del sistema (OS).</w:t>
      </w:r>
    </w:p>
    <w:p w14:paraId="0EE5AF39" w14:textId="14A851F3" w:rsidR="00E35EBC" w:rsidRDefault="00B900DB" w:rsidP="00B20D70">
      <w:pPr>
        <w:pStyle w:val="Heading6"/>
      </w:pPr>
      <w:del w:id="56" w:author="Red Eléctrica" w:date="2023-03-31T12:52:00Z">
        <w:r w:rsidDel="00C152B5">
          <w:delText>Las empresas propietarias de instalaciones de la red gestionada por el OS (RG)</w:delText>
        </w:r>
      </w:del>
      <w:ins w:id="57" w:author="Red Eléctrica" w:date="2023-03-31T12:52:00Z">
        <w:r w:rsidR="00C152B5">
          <w:t>El transportista único</w:t>
        </w:r>
      </w:ins>
      <w:r>
        <w:t>.</w:t>
      </w:r>
    </w:p>
    <w:p w14:paraId="2D6DAD52" w14:textId="55F5C116" w:rsidR="005E3E84" w:rsidRDefault="00B900DB" w:rsidP="00B20D70">
      <w:pPr>
        <w:pStyle w:val="Heading6"/>
      </w:pPr>
      <w:r>
        <w:t xml:space="preserve">Los </w:t>
      </w:r>
      <w:ins w:id="58" w:author="Red Eléctrica" w:date="2023-03-31T12:53:00Z">
        <w:r w:rsidR="001C0416">
          <w:t>gestores de la red de distribución (GRD) conectados a la</w:t>
        </w:r>
      </w:ins>
      <w:ins w:id="59" w:author="Red Eléctrica" w:date="2023-04-04T10:28:00Z">
        <w:r w:rsidR="002D0256">
          <w:t xml:space="preserve"> red de transporte</w:t>
        </w:r>
      </w:ins>
      <w:ins w:id="60" w:author="Red Eléctrica" w:date="2023-03-31T12:53:00Z">
        <w:r w:rsidR="001C0416">
          <w:t xml:space="preserve"> </w:t>
        </w:r>
      </w:ins>
      <w:ins w:id="61" w:author="Red Eléctrica" w:date="2023-04-04T10:28:00Z">
        <w:r w:rsidR="002D0256">
          <w:t>(</w:t>
        </w:r>
      </w:ins>
      <w:proofErr w:type="spellStart"/>
      <w:ins w:id="62" w:author="Red Eléctrica" w:date="2023-03-31T12:53:00Z">
        <w:r w:rsidR="001C0416">
          <w:t>RdT</w:t>
        </w:r>
      </w:ins>
      <w:proofErr w:type="spellEnd"/>
      <w:ins w:id="63" w:author="Red Eléctrica" w:date="2023-04-04T10:28:00Z">
        <w:r w:rsidR="002D0256">
          <w:t>)</w:t>
        </w:r>
      </w:ins>
      <w:ins w:id="64" w:author="Red Eléctrica" w:date="2023-03-31T12:53:00Z">
        <w:r w:rsidR="001C0416">
          <w:t>.</w:t>
        </w:r>
      </w:ins>
      <w:del w:id="65" w:author="Red Eléctrica" w:date="2023-03-31T12:53:00Z">
        <w:r w:rsidDel="001C0416">
          <w:delText>distribuidores y consumidores cualificados conectados a la RG.</w:delText>
        </w:r>
      </w:del>
    </w:p>
    <w:p w14:paraId="235B1145" w14:textId="3EFA7553" w:rsidR="00F37D9B" w:rsidRDefault="00F37D9B" w:rsidP="005B7281">
      <w:pPr>
        <w:pStyle w:val="Heading6"/>
        <w:rPr>
          <w:ins w:id="66" w:author="Red Eléctrica" w:date="2023-03-31T12:54:00Z"/>
        </w:rPr>
      </w:pPr>
      <w:ins w:id="67" w:author="Red Eléctrica" w:date="2023-03-31T12:53:00Z">
        <w:r w:rsidRPr="00A705E8">
          <w:t>Los titulares de instalaciones de generación</w:t>
        </w:r>
        <w:del w:id="68" w:author="Red Eléctrica tras consulta" w:date="2024-02-08T15:25:00Z">
          <w:r w:rsidDel="00BE15D2">
            <w:delText>, cualquiera que sea su tipo o punto de conexión</w:delText>
          </w:r>
        </w:del>
        <w:r>
          <w:t>.</w:t>
        </w:r>
      </w:ins>
      <w:del w:id="69" w:author="Red Eléctrica" w:date="2023-03-31T12:53:00Z">
        <w:r w:rsidR="000C33B5" w:rsidRPr="000C33B5" w:rsidDel="00F37D9B">
          <w:delText>Las empresas propietarias de grupos generadores conectados a la RG y, en lo que se refiere a los planes de deslastre de cargas por mínima frecuencia y planes de desconexión de generación por máxima frecuencia, a todas las instalaciones de generación acopladas al Sistema Eléctrico Peninsular, con independencia de su potencia o punto de</w:delText>
        </w:r>
        <w:r w:rsidR="000C33B5" w:rsidDel="00F37D9B">
          <w:delText xml:space="preserve"> conexión.</w:delText>
        </w:r>
      </w:del>
    </w:p>
    <w:p w14:paraId="1A992B4B" w14:textId="200D43B2" w:rsidR="0089718B" w:rsidRPr="00027B08" w:rsidRDefault="0089718B" w:rsidP="0089718B">
      <w:pPr>
        <w:pStyle w:val="Heading6"/>
        <w:rPr>
          <w:ins w:id="70" w:author="Red Eléctrica" w:date="2023-03-31T12:54:00Z"/>
        </w:rPr>
      </w:pPr>
      <w:ins w:id="71" w:author="Red Eléctrica" w:date="2023-03-31T12:54:00Z">
        <w:r w:rsidRPr="00027B08">
          <w:t xml:space="preserve">Los titulares de </w:t>
        </w:r>
      </w:ins>
      <w:ins w:id="72" w:author="Red Eléctrica" w:date="2023-10-16T20:37:00Z">
        <w:r w:rsidR="002E1929">
          <w:t>equipamientos</w:t>
        </w:r>
      </w:ins>
      <w:ins w:id="73" w:author="Red Eléctrica" w:date="2023-03-31T12:54:00Z">
        <w:r w:rsidRPr="00027B08">
          <w:t xml:space="preserve"> de almacenamiento </w:t>
        </w:r>
        <w:r>
          <w:t>cualquiera que sea su punto de conexión</w:t>
        </w:r>
        <w:r w:rsidRPr="00027B08">
          <w:t>.</w:t>
        </w:r>
      </w:ins>
    </w:p>
    <w:p w14:paraId="18BD3FC9" w14:textId="77777777" w:rsidR="00550D71" w:rsidRDefault="0089718B" w:rsidP="00550D71">
      <w:pPr>
        <w:pStyle w:val="Heading6"/>
        <w:rPr>
          <w:ins w:id="74" w:author="Red Eléctrica" w:date="2023-10-05T12:41:00Z"/>
        </w:rPr>
      </w:pPr>
      <w:ins w:id="75" w:author="Red Eléctrica" w:date="2023-03-31T12:54:00Z">
        <w:r>
          <w:t>Los titulares de instalaciones de consumo que estén conectadas a la</w:t>
        </w:r>
      </w:ins>
      <w:ins w:id="76" w:author="Red Eléctrica" w:date="2023-04-04T10:28:00Z">
        <w:r w:rsidR="002D0256">
          <w:t xml:space="preserve"> </w:t>
        </w:r>
        <w:proofErr w:type="spellStart"/>
        <w:r w:rsidR="002D0256">
          <w:t>RdT</w:t>
        </w:r>
      </w:ins>
      <w:proofErr w:type="spellEnd"/>
      <w:ins w:id="77" w:author="Red Eléctrica" w:date="2023-03-31T12:54:00Z">
        <w:r>
          <w:t>.</w:t>
        </w:r>
      </w:ins>
    </w:p>
    <w:p w14:paraId="18C9E81F" w14:textId="1406BC34" w:rsidR="0084513C" w:rsidRPr="0084513C" w:rsidRDefault="0084513C" w:rsidP="0084513C">
      <w:pPr>
        <w:pStyle w:val="Heading6"/>
        <w:rPr>
          <w:ins w:id="78" w:author="Red Eléctrica" w:date="2023-10-05T12:36:00Z"/>
        </w:rPr>
      </w:pPr>
      <w:ins w:id="79" w:author="Red Eléctrica" w:date="2023-10-05T12:41:00Z">
        <w:r>
          <w:t>Los centros de c</w:t>
        </w:r>
        <w:r w:rsidRPr="003B63F5">
          <w:t xml:space="preserve">ontrol de </w:t>
        </w:r>
        <w:r>
          <w:t>g</w:t>
        </w:r>
        <w:r w:rsidRPr="003B63F5">
          <w:t xml:space="preserve">eneración y </w:t>
        </w:r>
        <w:r>
          <w:t>d</w:t>
        </w:r>
        <w:r w:rsidRPr="003B63F5">
          <w:t>emanda habilitados por el OS</w:t>
        </w:r>
        <w:r>
          <w:t>.</w:t>
        </w:r>
      </w:ins>
    </w:p>
    <w:p w14:paraId="44157926" w14:textId="7059E707" w:rsidR="00E35EBC" w:rsidRDefault="00477CB3" w:rsidP="00477CB3">
      <w:pPr>
        <w:pStyle w:val="Heading1"/>
      </w:pPr>
      <w:r>
        <w:t>Establecimiento de los planes de seguridad</w:t>
      </w:r>
    </w:p>
    <w:p w14:paraId="579AC396" w14:textId="7FC6CEE6" w:rsidR="00751A7B" w:rsidRDefault="00751A7B" w:rsidP="00751A7B">
      <w:r>
        <w:t>El OS deberá establecer, con la colaboración de los propietarios de las instalaciones afectadas, los planes de actuación que permitan hacer frente, de forma sistemática y coherente, a las diferentes situaciones que pueden presentarse en la operación del sistema.</w:t>
      </w:r>
    </w:p>
    <w:p w14:paraId="4400EFA7" w14:textId="1AA52AC6" w:rsidR="00477CB3" w:rsidRDefault="00751A7B" w:rsidP="00751A7B">
      <w:r>
        <w:t xml:space="preserve">Los planes de actuación, en función del objetivo perseguido, se clasifican en: </w:t>
      </w:r>
      <w:del w:id="80" w:author="Red Eléctrica" w:date="2023-04-25T13:11:00Z">
        <w:r w:rsidDel="00B668DC">
          <w:delText>P</w:delText>
        </w:r>
      </w:del>
      <w:ins w:id="81" w:author="Red Eléctrica" w:date="2023-04-25T13:12:00Z">
        <w:r w:rsidR="00B668DC">
          <w:t>p</w:t>
        </w:r>
      </w:ins>
      <w:r>
        <w:t xml:space="preserve">lanes de </w:t>
      </w:r>
      <w:del w:id="82" w:author="Red Eléctrica" w:date="2023-04-25T13:11:00Z">
        <w:r w:rsidDel="00B668DC">
          <w:delText>S</w:delText>
        </w:r>
      </w:del>
      <w:ins w:id="83" w:author="Red Eléctrica" w:date="2023-04-25T13:11:00Z">
        <w:r w:rsidR="00B668DC">
          <w:t>s</w:t>
        </w:r>
      </w:ins>
      <w:r>
        <w:t xml:space="preserve">alvaguarda, </w:t>
      </w:r>
      <w:del w:id="84" w:author="Red Eléctrica" w:date="2023-04-25T13:11:00Z">
        <w:r w:rsidDel="00B668DC">
          <w:delText>P</w:delText>
        </w:r>
      </w:del>
      <w:ins w:id="85" w:author="Red Eléctrica" w:date="2023-04-25T13:11:00Z">
        <w:r w:rsidR="00B668DC">
          <w:t>p</w:t>
        </w:r>
      </w:ins>
      <w:r>
        <w:t xml:space="preserve">lanes de </w:t>
      </w:r>
      <w:del w:id="86" w:author="Red Eléctrica" w:date="2023-04-25T13:11:00Z">
        <w:r w:rsidDel="00B668DC">
          <w:delText>E</w:delText>
        </w:r>
      </w:del>
      <w:ins w:id="87" w:author="Red Eléctrica" w:date="2023-04-25T13:11:00Z">
        <w:r w:rsidR="00B668DC">
          <w:t>e</w:t>
        </w:r>
      </w:ins>
      <w:r>
        <w:t xml:space="preserve">mergencia y </w:t>
      </w:r>
      <w:del w:id="88" w:author="Red Eléctrica" w:date="2023-04-25T13:11:00Z">
        <w:r w:rsidDel="00B668DC">
          <w:delText>P</w:delText>
        </w:r>
      </w:del>
      <w:ins w:id="89" w:author="Red Eléctrica" w:date="2023-04-25T13:12:00Z">
        <w:r w:rsidR="00B668DC">
          <w:t>p</w:t>
        </w:r>
      </w:ins>
      <w:r>
        <w:t xml:space="preserve">lanes de </w:t>
      </w:r>
      <w:del w:id="90" w:author="Red Eléctrica" w:date="2023-04-25T13:12:00Z">
        <w:r w:rsidDel="00B668DC">
          <w:delText>R</w:delText>
        </w:r>
      </w:del>
      <w:ins w:id="91" w:author="Red Eléctrica" w:date="2023-04-25T13:12:00Z">
        <w:r w:rsidR="00B668DC">
          <w:t>r</w:t>
        </w:r>
      </w:ins>
      <w:r>
        <w:t xml:space="preserve">eposición del </w:t>
      </w:r>
      <w:del w:id="92" w:author="Red Eléctrica" w:date="2023-04-25T13:12:00Z">
        <w:r w:rsidDel="00B668DC">
          <w:delText>S</w:delText>
        </w:r>
      </w:del>
      <w:ins w:id="93" w:author="Red Eléctrica" w:date="2023-04-25T13:12:00Z">
        <w:r w:rsidR="00B668DC">
          <w:t>s</w:t>
        </w:r>
      </w:ins>
      <w:r>
        <w:t>ervicio.</w:t>
      </w:r>
    </w:p>
    <w:p w14:paraId="51B303A2" w14:textId="42BC6FBD" w:rsidR="00751A7B" w:rsidRDefault="00E84551" w:rsidP="008A0E3A">
      <w:pPr>
        <w:pStyle w:val="Heading1"/>
      </w:pPr>
      <w:r>
        <w:t xml:space="preserve">Planes de </w:t>
      </w:r>
      <w:del w:id="94" w:author="Red Eléctrica" w:date="2023-04-25T13:12:00Z">
        <w:r w:rsidDel="00B668DC">
          <w:delText>S</w:delText>
        </w:r>
      </w:del>
      <w:ins w:id="95" w:author="Red Eléctrica" w:date="2023-04-25T13:12:00Z">
        <w:r w:rsidR="00B668DC">
          <w:t>s</w:t>
        </w:r>
      </w:ins>
      <w:r>
        <w:t>alvaguarda</w:t>
      </w:r>
    </w:p>
    <w:p w14:paraId="2EFC50CC" w14:textId="26FB4437" w:rsidR="005307C0" w:rsidDel="005876C9" w:rsidRDefault="005307C0" w:rsidP="005307C0">
      <w:pPr>
        <w:rPr>
          <w:del w:id="96" w:author="Red Eléctrica" w:date="2023-03-31T12:56:00Z"/>
        </w:rPr>
      </w:pPr>
      <w:del w:id="97" w:author="Red Eléctrica" w:date="2023-03-31T12:56:00Z">
        <w:r w:rsidDel="005876C9">
          <w:delText>El OS establecerá Planes de Salvaguarda en todos aquellos casos en los que sea necesario para prevenir el desencadenamiento de incidentes que puedan tener una repercusión notable en el suministro o sobre los grupos generadores.</w:delText>
        </w:r>
      </w:del>
    </w:p>
    <w:p w14:paraId="530802AF" w14:textId="78F77241" w:rsidR="005876C9" w:rsidRDefault="005876C9" w:rsidP="005307C0">
      <w:pPr>
        <w:rPr>
          <w:ins w:id="98" w:author="Red Eléctrica" w:date="2023-03-31T12:56:00Z"/>
        </w:rPr>
      </w:pPr>
      <w:ins w:id="99" w:author="Red Eléctrica" w:date="2023-03-31T12:56:00Z">
        <w:r w:rsidRPr="00643509">
          <w:t>El objetivo de</w:t>
        </w:r>
      </w:ins>
      <w:ins w:id="100" w:author="Red Eléctrica" w:date="2023-04-25T10:15:00Z">
        <w:r w:rsidR="001304A9">
          <w:t xml:space="preserve"> </w:t>
        </w:r>
      </w:ins>
      <w:ins w:id="101" w:author="Red Eléctrica" w:date="2023-03-31T12:56:00Z">
        <w:r w:rsidRPr="00643509">
          <w:t>l</w:t>
        </w:r>
      </w:ins>
      <w:ins w:id="102" w:author="Red Eléctrica" w:date="2023-04-25T10:15:00Z">
        <w:r w:rsidR="001304A9">
          <w:t>os</w:t>
        </w:r>
      </w:ins>
      <w:ins w:id="103" w:author="Red Eléctrica" w:date="2023-03-31T12:56:00Z">
        <w:r w:rsidRPr="00643509">
          <w:t xml:space="preserve"> </w:t>
        </w:r>
      </w:ins>
      <w:ins w:id="104" w:author="Red Eléctrica" w:date="2023-04-25T10:17:00Z">
        <w:r w:rsidR="00655609">
          <w:t>p</w:t>
        </w:r>
      </w:ins>
      <w:ins w:id="105" w:author="Red Eléctrica" w:date="2023-03-31T12:56:00Z">
        <w:r w:rsidRPr="00643509">
          <w:t>lan</w:t>
        </w:r>
      </w:ins>
      <w:ins w:id="106" w:author="Red Eléctrica" w:date="2023-04-25T10:17:00Z">
        <w:r w:rsidR="00655609">
          <w:t>es</w:t>
        </w:r>
      </w:ins>
      <w:ins w:id="107" w:author="Red Eléctrica" w:date="2023-03-31T12:56:00Z">
        <w:r w:rsidRPr="00643509">
          <w:t xml:space="preserve"> de </w:t>
        </w:r>
      </w:ins>
      <w:ins w:id="108" w:author="Red Eléctrica" w:date="2023-04-25T10:17:00Z">
        <w:r w:rsidR="00655609">
          <w:t>s</w:t>
        </w:r>
      </w:ins>
      <w:ins w:id="109" w:author="Red Eléctrica" w:date="2023-03-31T12:56:00Z">
        <w:r w:rsidRPr="00643509">
          <w:t>alvaguarda es garantizar la seguridad del sistema</w:t>
        </w:r>
        <w:r>
          <w:t xml:space="preserve"> evitando</w:t>
        </w:r>
        <w:r w:rsidRPr="00643509">
          <w:t xml:space="preserve"> posible</w:t>
        </w:r>
        <w:r>
          <w:t>s</w:t>
        </w:r>
        <w:r w:rsidRPr="00643509">
          <w:t xml:space="preserve"> incidentes ante situaciones predecibles y previamente analizadas</w:t>
        </w:r>
        <w:r>
          <w:t>,</w:t>
        </w:r>
        <w:r w:rsidRPr="00643509">
          <w:t xml:space="preserve"> motivadas por trabajos o situaciones especiales de la </w:t>
        </w:r>
        <w:proofErr w:type="spellStart"/>
        <w:r w:rsidRPr="00643509">
          <w:t>RdT</w:t>
        </w:r>
        <w:proofErr w:type="spellEnd"/>
        <w:r>
          <w:t>.</w:t>
        </w:r>
      </w:ins>
    </w:p>
    <w:p w14:paraId="3F339BC3" w14:textId="51B67AB7" w:rsidR="005307C0" w:rsidRDefault="005307C0" w:rsidP="005307C0">
      <w:r>
        <w:t xml:space="preserve">La necesidad de establecer </w:t>
      </w:r>
      <w:ins w:id="110" w:author="Red Eléctrica" w:date="2023-03-31T12:56:00Z">
        <w:r w:rsidR="005876C9">
          <w:t xml:space="preserve">un </w:t>
        </w:r>
      </w:ins>
      <w:del w:id="111" w:author="Red Eléctrica" w:date="2023-04-25T13:12:00Z">
        <w:r w:rsidDel="00B668DC">
          <w:delText>P</w:delText>
        </w:r>
      </w:del>
      <w:ins w:id="112" w:author="Red Eléctrica" w:date="2023-04-25T13:12:00Z">
        <w:r w:rsidR="00B668DC">
          <w:t>p</w:t>
        </w:r>
      </w:ins>
      <w:r>
        <w:t>lan</w:t>
      </w:r>
      <w:del w:id="113" w:author="Red Eléctrica" w:date="2023-03-31T12:56:00Z">
        <w:r w:rsidDel="005876C9">
          <w:delText>es</w:delText>
        </w:r>
      </w:del>
      <w:r>
        <w:t xml:space="preserve"> de </w:t>
      </w:r>
      <w:del w:id="114" w:author="Red Eléctrica" w:date="2023-04-25T13:12:00Z">
        <w:r w:rsidDel="00B668DC">
          <w:delText>S</w:delText>
        </w:r>
      </w:del>
      <w:ins w:id="115" w:author="Red Eléctrica" w:date="2023-04-25T13:12:00Z">
        <w:r w:rsidR="00B668DC">
          <w:t>s</w:t>
        </w:r>
      </w:ins>
      <w:r>
        <w:t xml:space="preserve">alvaguarda se basará en el análisis de las contingencias contempladas en los </w:t>
      </w:r>
      <w:ins w:id="116" w:author="Red Eléctrica" w:date="2023-03-31T12:56:00Z">
        <w:r w:rsidR="005876C9">
          <w:t>c</w:t>
        </w:r>
      </w:ins>
      <w:del w:id="117" w:author="Red Eléctrica" w:date="2023-03-31T12:56:00Z">
        <w:r w:rsidDel="005876C9">
          <w:delText>C</w:delText>
        </w:r>
      </w:del>
      <w:r>
        <w:t xml:space="preserve">riterios de </w:t>
      </w:r>
      <w:ins w:id="118" w:author="Red Eléctrica" w:date="2023-03-31T12:56:00Z">
        <w:r w:rsidR="005876C9">
          <w:t>s</w:t>
        </w:r>
      </w:ins>
      <w:del w:id="119" w:author="Red Eléctrica" w:date="2023-03-31T12:56:00Z">
        <w:r w:rsidDel="005876C9">
          <w:delText>S</w:delText>
        </w:r>
      </w:del>
      <w:r>
        <w:t xml:space="preserve">eguridad </w:t>
      </w:r>
      <w:del w:id="120" w:author="Red Eléctrica" w:date="2023-03-31T12:56:00Z">
        <w:r w:rsidDel="005876C9">
          <w:delText xml:space="preserve">de la operación del sistema (P.O. 1.1) </w:delText>
        </w:r>
      </w:del>
      <w:ins w:id="121" w:author="Red Eléctrica" w:date="2023-03-31T12:56:00Z">
        <w:r w:rsidR="00A47F7F">
          <w:t xml:space="preserve">recogidos en el P.O.1.1 </w:t>
        </w:r>
      </w:ins>
      <w:r>
        <w:t>y en la valoración de las repercusiones que podrían tener sobre el sistema.</w:t>
      </w:r>
    </w:p>
    <w:p w14:paraId="291291FC" w14:textId="4838EE0E" w:rsidR="005307C0" w:rsidRDefault="005307C0" w:rsidP="005307C0">
      <w:r>
        <w:t xml:space="preserve">En estos </w:t>
      </w:r>
      <w:del w:id="122" w:author="Red Eléctrica" w:date="2023-04-25T13:13:00Z">
        <w:r w:rsidDel="00B668DC">
          <w:delText>P</w:delText>
        </w:r>
      </w:del>
      <w:ins w:id="123" w:author="Red Eléctrica" w:date="2023-04-25T13:12:00Z">
        <w:r w:rsidR="00B668DC">
          <w:t>p</w:t>
        </w:r>
      </w:ins>
      <w:r>
        <w:t xml:space="preserve">lanes de </w:t>
      </w:r>
      <w:del w:id="124" w:author="Red Eléctrica" w:date="2023-04-25T13:13:00Z">
        <w:r w:rsidDel="00B668DC">
          <w:delText>S</w:delText>
        </w:r>
      </w:del>
      <w:ins w:id="125" w:author="Red Eléctrica" w:date="2023-04-25T13:13:00Z">
        <w:r w:rsidR="00B668DC">
          <w:t>s</w:t>
        </w:r>
      </w:ins>
      <w:r>
        <w:t xml:space="preserve">alvaguarda </w:t>
      </w:r>
      <w:ins w:id="126" w:author="Red Eléctrica" w:date="2023-04-25T10:16:00Z">
        <w:r w:rsidR="00655609">
          <w:t xml:space="preserve">se </w:t>
        </w:r>
      </w:ins>
      <w:ins w:id="127" w:author="Red Eléctrica" w:date="2023-03-31T12:57:00Z">
        <w:r w:rsidR="00997DE3" w:rsidRPr="00481EC1">
          <w:t>recogerá</w:t>
        </w:r>
      </w:ins>
      <w:ins w:id="128" w:author="Red Eléctrica" w:date="2023-04-25T10:17:00Z">
        <w:r w:rsidR="00655609">
          <w:t>n</w:t>
        </w:r>
      </w:ins>
      <w:ins w:id="129" w:author="Red Eléctrica" w:date="2023-03-31T12:57:00Z">
        <w:r w:rsidR="00997DE3" w:rsidRPr="00481EC1">
          <w:t xml:space="preserve"> las acciones preventivas </w:t>
        </w:r>
        <w:proofErr w:type="spellStart"/>
        <w:r w:rsidR="00997DE3" w:rsidRPr="00481EC1">
          <w:t>precontingencia</w:t>
        </w:r>
        <w:proofErr w:type="spellEnd"/>
        <w:r w:rsidR="00997DE3" w:rsidRPr="00481EC1">
          <w:t xml:space="preserve"> a adoptar en aquellas situaciones en las que las repercusiones puedan ser graves para el sistema y no puedan llevarse a cabo acciones correctivas </w:t>
        </w:r>
        <w:proofErr w:type="spellStart"/>
        <w:r w:rsidR="00997DE3" w:rsidRPr="00481EC1">
          <w:t>postcontingencia</w:t>
        </w:r>
        <w:proofErr w:type="spellEnd"/>
        <w:r w:rsidR="00997DE3" w:rsidRPr="00481EC1">
          <w:t xml:space="preserve"> de forma rápida y segura. Así mismo</w:t>
        </w:r>
        <w:r w:rsidR="00997DE3">
          <w:t xml:space="preserve">, </w:t>
        </w:r>
      </w:ins>
      <w:r>
        <w:t xml:space="preserve">se identificarán las acciones correctivas </w:t>
      </w:r>
      <w:proofErr w:type="spellStart"/>
      <w:r>
        <w:t>postcontingencia</w:t>
      </w:r>
      <w:proofErr w:type="spellEnd"/>
      <w:r>
        <w:t xml:space="preserve"> que</w:t>
      </w:r>
      <w:ins w:id="130" w:author="Red Eléctrica" w:date="2023-04-04T10:29:00Z">
        <w:r w:rsidR="0019428A">
          <w:t xml:space="preserve"> se</w:t>
        </w:r>
      </w:ins>
      <w:r>
        <w:t xml:space="preserve"> deberían tomar </w:t>
      </w:r>
      <w:del w:id="131" w:author="Red Eléctrica" w:date="2023-03-31T12:57:00Z">
        <w:r w:rsidDel="00997DE3">
          <w:delText xml:space="preserve">los operadores </w:delText>
        </w:r>
      </w:del>
      <w:r>
        <w:t xml:space="preserve">para devolver </w:t>
      </w:r>
      <w:del w:id="132" w:author="Red Eléctrica" w:date="2023-03-31T12:58:00Z">
        <w:r w:rsidDel="00997DE3">
          <w:delText xml:space="preserve">el </w:delText>
        </w:r>
      </w:del>
      <w:ins w:id="133" w:author="Red Eléctrica" w:date="2023-03-31T12:58:00Z">
        <w:r w:rsidR="00997DE3">
          <w:t xml:space="preserve">al </w:t>
        </w:r>
      </w:ins>
      <w:r>
        <w:t xml:space="preserve">sistema a la condición de funcionamiento normal. </w:t>
      </w:r>
      <w:del w:id="134" w:author="Red Eléctrica" w:date="2023-03-31T12:58:00Z">
        <w:r w:rsidDel="00997DE3">
          <w:delText>Establecerán también las acciones preventivas que será necesario adoptar a priori, en los casos en los que las repercusiones puedan ser graves para el sistema y las posibles acciones correctivas post-contingencia no puedan hacerse efectivas en un tiempo razonablemente corto (caso de requerirse, por ejemplo, la conexión de un nuevo grupo térmico en la zona).</w:delText>
        </w:r>
      </w:del>
    </w:p>
    <w:p w14:paraId="1B77C6A2" w14:textId="3815D48C" w:rsidR="00C707E0" w:rsidRDefault="009C576A" w:rsidP="008A0E3A">
      <w:pPr>
        <w:pStyle w:val="Heading1"/>
      </w:pPr>
      <w:r>
        <w:t>Planes de emergencia</w:t>
      </w:r>
    </w:p>
    <w:p w14:paraId="74618F54" w14:textId="1FCC9D0C" w:rsidR="00CB23F5" w:rsidRDefault="00CB23F5" w:rsidP="00CB23F5">
      <w:r>
        <w:t xml:space="preserve">El objetivo de los </w:t>
      </w:r>
      <w:del w:id="135" w:author="Red Eléctrica" w:date="2023-04-25T13:13:00Z">
        <w:r w:rsidDel="00B668DC">
          <w:delText>P</w:delText>
        </w:r>
      </w:del>
      <w:ins w:id="136" w:author="Red Eléctrica" w:date="2023-04-25T13:13:00Z">
        <w:r w:rsidR="00B668DC">
          <w:t>p</w:t>
        </w:r>
      </w:ins>
      <w:r>
        <w:t xml:space="preserve">lanes de </w:t>
      </w:r>
      <w:del w:id="137" w:author="Red Eléctrica" w:date="2023-04-25T13:13:00Z">
        <w:r w:rsidDel="00B668DC">
          <w:delText>E</w:delText>
        </w:r>
      </w:del>
      <w:ins w:id="138" w:author="Red Eléctrica" w:date="2023-04-25T13:13:00Z">
        <w:r w:rsidR="00B668DC">
          <w:t>e</w:t>
        </w:r>
      </w:ins>
      <w:r>
        <w:t>mergencia es minimizar el alcance y la extensión de los incidentes, una vez que se han producido éstos.</w:t>
      </w:r>
    </w:p>
    <w:p w14:paraId="59375A54" w14:textId="65C05BBE" w:rsidR="00CB23F5" w:rsidRDefault="00CB23F5" w:rsidP="00CB23F5">
      <w:pPr>
        <w:rPr>
          <w:ins w:id="139" w:author="Red Eléctrica" w:date="2023-10-16T20:42:00Z"/>
        </w:rPr>
      </w:pPr>
      <w:r>
        <w:t xml:space="preserve">El OS establecerá los correspondientes planes de </w:t>
      </w:r>
      <w:del w:id="140" w:author="Red Eléctrica" w:date="2023-04-25T13:13:00Z">
        <w:r w:rsidDel="00B668DC">
          <w:delText>E</w:delText>
        </w:r>
      </w:del>
      <w:ins w:id="141" w:author="Red Eléctrica" w:date="2023-04-25T13:13:00Z">
        <w:r w:rsidR="00B668DC">
          <w:t>e</w:t>
        </w:r>
      </w:ins>
      <w:r>
        <w:t xml:space="preserve">mergencia que podrán incluir tanto la actuación de </w:t>
      </w:r>
      <w:ins w:id="142" w:author="Red Eléctrica" w:date="2023-03-31T12:58:00Z">
        <w:r w:rsidR="00A16399">
          <w:t>esquemas automáticos de protección</w:t>
        </w:r>
      </w:ins>
      <w:del w:id="143" w:author="Red Eléctrica" w:date="2023-03-31T12:58:00Z">
        <w:r w:rsidDel="00A16399">
          <w:delText>automatismos</w:delText>
        </w:r>
      </w:del>
      <w:r>
        <w:t xml:space="preserve"> como la adopción de medidas específicas de operación.</w:t>
      </w:r>
    </w:p>
    <w:p w14:paraId="1F8C78CB" w14:textId="4E170F07" w:rsidR="002A3CF0" w:rsidRDefault="002A3CF0" w:rsidP="00CB23F5">
      <w:pPr>
        <w:rPr>
          <w:ins w:id="144" w:author="Red Eléctrica" w:date="2023-10-16T20:42:00Z"/>
        </w:rPr>
      </w:pPr>
    </w:p>
    <w:p w14:paraId="65A860B9" w14:textId="77777777" w:rsidR="002A3CF0" w:rsidRDefault="002A3CF0" w:rsidP="00CB23F5"/>
    <w:p w14:paraId="3B913550" w14:textId="23718620" w:rsidR="00CB23F5" w:rsidDel="00A16399" w:rsidRDefault="00CB23F5" w:rsidP="00CB23F5">
      <w:pPr>
        <w:rPr>
          <w:del w:id="145" w:author="Red Eléctrica" w:date="2023-03-31T12:59:00Z"/>
        </w:rPr>
      </w:pPr>
      <w:del w:id="146" w:author="Red Eléctrica" w:date="2023-03-31T12:59:00Z">
        <w:r w:rsidDel="00A16399">
          <w:delText>Entre los primeros se pueden destacar los siguientes:</w:delText>
        </w:r>
      </w:del>
    </w:p>
    <w:p w14:paraId="01980EDD" w14:textId="5C3A56BD" w:rsidR="00CB23F5" w:rsidDel="007A0829" w:rsidRDefault="00CB23F5" w:rsidP="00CB23F5">
      <w:pPr>
        <w:rPr>
          <w:del w:id="147" w:author="Red Eléctrica" w:date="2023-03-31T12:59:00Z"/>
        </w:rPr>
      </w:pPr>
      <w:del w:id="148" w:author="Red Eléctrica" w:date="2023-03-31T12:59:00Z">
        <w:r w:rsidDel="00A16399">
          <w:delText>Planes de deslastre de cargas por mínima frecuencia:</w:delText>
        </w:r>
      </w:del>
    </w:p>
    <w:p w14:paraId="1BF41CE3" w14:textId="77777777" w:rsidR="007A0829" w:rsidRDefault="007A0829" w:rsidP="00162DAE">
      <w:pPr>
        <w:pStyle w:val="Heading2"/>
        <w:numPr>
          <w:ilvl w:val="1"/>
          <w:numId w:val="6"/>
        </w:numPr>
        <w:rPr>
          <w:ins w:id="149" w:author="Red Eléctrica" w:date="2023-03-31T13:04:00Z"/>
        </w:rPr>
      </w:pPr>
      <w:ins w:id="150" w:author="Red Eléctrica" w:date="2023-03-31T13:04:00Z">
        <w:r>
          <w:t xml:space="preserve">Esquemas automáticos de protección </w:t>
        </w:r>
      </w:ins>
    </w:p>
    <w:p w14:paraId="0599D875" w14:textId="7463CB34" w:rsidR="00B9138D" w:rsidRDefault="001759E4" w:rsidP="00162DAE">
      <w:pPr>
        <w:pStyle w:val="ListParagraph"/>
        <w:numPr>
          <w:ilvl w:val="2"/>
          <w:numId w:val="7"/>
        </w:numPr>
      </w:pPr>
      <w:ins w:id="151" w:author="Red Eléctrica" w:date="2023-04-21T11:25:00Z">
        <w:r>
          <w:t xml:space="preserve">Sistema de reducción automática de potencia </w:t>
        </w:r>
      </w:ins>
      <w:ins w:id="152" w:author="Red Eléctrica" w:date="2023-03-31T12:59:00Z">
        <w:r w:rsidR="00CC1F91">
          <w:t xml:space="preserve">y </w:t>
        </w:r>
      </w:ins>
      <w:ins w:id="153" w:author="Red Eléctrica" w:date="2023-10-05T12:06:00Z">
        <w:r w:rsidR="002D5295">
          <w:t>automatismos</w:t>
        </w:r>
      </w:ins>
      <w:del w:id="154" w:author="Red Eléctrica" w:date="2023-03-31T12:59:00Z">
        <w:r w:rsidDel="00B9138D">
          <w:delText>Planes</w:delText>
        </w:r>
      </w:del>
      <w:r w:rsidR="00B9138D">
        <w:t xml:space="preserve"> de </w:t>
      </w:r>
      <w:proofErr w:type="spellStart"/>
      <w:r w:rsidR="00B9138D">
        <w:t>teledisparo</w:t>
      </w:r>
      <w:proofErr w:type="spellEnd"/>
      <w:del w:id="155" w:author="Red Eléctrica" w:date="2023-04-25T10:19:00Z">
        <w:r w:rsidDel="00B9138D">
          <w:delText xml:space="preserve"> de instalaciones de generación</w:delText>
        </w:r>
      </w:del>
      <w:del w:id="156" w:author="Red Eléctrica" w:date="2023-03-31T12:59:00Z">
        <w:r w:rsidDel="00B9138D">
          <w:delText>:</w:delText>
        </w:r>
      </w:del>
    </w:p>
    <w:p w14:paraId="7A11BDDE" w14:textId="55AECF4A" w:rsidR="00B9138D" w:rsidRDefault="00B9138D" w:rsidP="00B9138D">
      <w:r>
        <w:t xml:space="preserve">El OS </w:t>
      </w:r>
      <w:del w:id="157" w:author="Red Eléctrica" w:date="2023-03-31T13:04:00Z">
        <w:r w:rsidDel="00A926FD">
          <w:delText xml:space="preserve">establecerá </w:delText>
        </w:r>
      </w:del>
      <w:ins w:id="158" w:author="Red Eléctrica" w:date="2023-03-31T13:04:00Z">
        <w:r w:rsidR="00A926FD">
          <w:t xml:space="preserve">podrá utilizar los </w:t>
        </w:r>
      </w:ins>
      <w:del w:id="159" w:author="Red Eléctrica" w:date="2023-03-31T13:05:00Z">
        <w:r w:rsidDel="00AC1BB3">
          <w:delText xml:space="preserve">planes </w:delText>
        </w:r>
      </w:del>
      <w:ins w:id="160" w:author="Red Eléctrica" w:date="2023-10-05T12:06:00Z">
        <w:r w:rsidR="002D5295">
          <w:t>automatismos</w:t>
        </w:r>
      </w:ins>
      <w:ins w:id="161" w:author="Red Eléctrica" w:date="2023-03-31T13:05:00Z">
        <w:r w:rsidR="00AC1BB3">
          <w:t xml:space="preserve"> </w:t>
        </w:r>
      </w:ins>
      <w:del w:id="162" w:author="Red Eléctrica" w:date="2023-03-31T13:05:00Z">
        <w:r w:rsidDel="00AC1BB3">
          <w:delText>para el</w:delText>
        </w:r>
      </w:del>
      <w:ins w:id="163" w:author="Red Eléctrica" w:date="2023-03-31T13:05:00Z">
        <w:r w:rsidR="00AC1BB3">
          <w:t>de</w:t>
        </w:r>
      </w:ins>
      <w:r>
        <w:t xml:space="preserve"> </w:t>
      </w:r>
      <w:proofErr w:type="spellStart"/>
      <w:r>
        <w:t>teledisparo</w:t>
      </w:r>
      <w:proofErr w:type="spellEnd"/>
      <w:r>
        <w:t xml:space="preserve"> </w:t>
      </w:r>
      <w:ins w:id="164" w:author="Red Eléctrica" w:date="2023-05-19T09:41:00Z">
        <w:del w:id="165" w:author="Red Eléctrica tras consulta" w:date="2024-02-08T15:34:00Z">
          <w:r w:rsidR="00C91AFA" w:rsidRPr="00C91AFA" w:rsidDel="0097373F">
            <w:delText>de las instalaciones de producción</w:delText>
          </w:r>
        </w:del>
      </w:ins>
      <w:ins w:id="166" w:author="Red Eléctrica" w:date="2023-05-31T13:00:00Z">
        <w:del w:id="167" w:author="Red Eléctrica tras consulta" w:date="2024-02-08T15:34:00Z">
          <w:r w:rsidR="008C0298" w:rsidDel="0097373F">
            <w:delText xml:space="preserve"> y d</w:delText>
          </w:r>
        </w:del>
      </w:ins>
      <w:ins w:id="168" w:author="Red Eléctrica" w:date="2023-05-19T09:41:00Z">
        <w:del w:id="169" w:author="Red Eléctrica tras consulta" w:date="2024-02-08T15:34:00Z">
          <w:r w:rsidR="00C91AFA" w:rsidRPr="00C91AFA" w:rsidDel="0097373F">
            <w:delText>e bombe</w:delText>
          </w:r>
        </w:del>
      </w:ins>
      <w:ins w:id="170" w:author="Red Eléctrica" w:date="2023-05-31T13:00:00Z">
        <w:del w:id="171" w:author="Red Eléctrica tras consulta" w:date="2024-02-08T15:34:00Z">
          <w:r w:rsidR="008C0298" w:rsidDel="0097373F">
            <w:delText>o</w:delText>
          </w:r>
        </w:del>
        <w:r w:rsidR="008C0298">
          <w:t xml:space="preserve"> y</w:t>
        </w:r>
      </w:ins>
      <w:ins w:id="172" w:author="Red Eléctrica" w:date="2023-05-19T09:41:00Z">
        <w:r w:rsidR="00C91AFA" w:rsidRPr="00C91AFA">
          <w:t xml:space="preserve"> </w:t>
        </w:r>
      </w:ins>
      <w:ins w:id="173" w:author="Red Eléctrica" w:date="2023-05-31T13:00:00Z">
        <w:r w:rsidR="008C0298">
          <w:t>el sistema de reducción automática de potencia</w:t>
        </w:r>
        <w:del w:id="174" w:author="Red Eléctrica tras consulta" w:date="2024-02-08T15:34:00Z">
          <w:r w:rsidR="008C0298" w:rsidDel="000E3385">
            <w:delText xml:space="preserve"> </w:delText>
          </w:r>
          <w:r w:rsidR="00807239" w:rsidDel="000E3385">
            <w:delText xml:space="preserve">de </w:delText>
          </w:r>
        </w:del>
      </w:ins>
      <w:ins w:id="175" w:author="Red Eléctrica" w:date="2023-05-19T09:41:00Z">
        <w:del w:id="176" w:author="Red Eléctrica tras consulta" w:date="2024-02-08T15:34:00Z">
          <w:r w:rsidR="00C91AFA" w:rsidRPr="00C91AFA" w:rsidDel="000E3385">
            <w:delText>instalaciones de almacenamiento</w:delText>
          </w:r>
        </w:del>
      </w:ins>
      <w:ins w:id="177" w:author="Red Eléctrica" w:date="2023-05-31T13:01:00Z">
        <w:del w:id="178" w:author="Red Eléctrica tras consulta" w:date="2024-02-08T15:34:00Z">
          <w:r w:rsidR="00807239" w:rsidDel="000E3385">
            <w:delText>,</w:delText>
          </w:r>
        </w:del>
      </w:ins>
      <w:ins w:id="179" w:author="Red Eléctrica" w:date="2023-05-19T09:41:00Z">
        <w:del w:id="180" w:author="Red Eléctrica tras consulta" w:date="2024-02-08T15:34:00Z">
          <w:r w:rsidR="00C91AFA" w:rsidRPr="00C91AFA" w:rsidDel="000E3385">
            <w:delText xml:space="preserve"> demanda</w:delText>
          </w:r>
        </w:del>
      </w:ins>
      <w:ins w:id="181" w:author="Red Eléctrica" w:date="2023-05-31T13:01:00Z">
        <w:del w:id="182" w:author="Red Eléctrica tras consulta" w:date="2024-02-08T15:34:00Z">
          <w:r w:rsidR="00807239" w:rsidDel="000E3385">
            <w:delText>, producción y bombeo</w:delText>
          </w:r>
        </w:del>
      </w:ins>
      <w:ins w:id="183" w:author="Red Eléctrica" w:date="2023-05-19T09:42:00Z">
        <w:r w:rsidR="00C91AFA">
          <w:t xml:space="preserve"> </w:t>
        </w:r>
      </w:ins>
      <w:ins w:id="184" w:author="Red Eléctrica" w:date="2023-03-31T13:05:00Z">
        <w:r w:rsidR="00070028" w:rsidRPr="003537C8">
          <w:t xml:space="preserve">para </w:t>
        </w:r>
      </w:ins>
      <w:ins w:id="185" w:author="Red Eléctrica" w:date="2023-11-02T16:25:00Z">
        <w:r w:rsidR="00971CF9">
          <w:t>mantener la seguridad del sistema.</w:t>
        </w:r>
      </w:ins>
      <w:del w:id="186" w:author="Red Eléctrica" w:date="2023-03-31T13:05:00Z">
        <w:r w:rsidDel="00070028">
          <w:delText>de instalaciones de generación en aquellas zonas excedentarias de potencia en las que determinadas contingencias que afecten a ejes de interconexión con otras áreas, puedan provocar sobrecargas importantes en los restantes ejes de interconexión, o la pérdida de estabilidad de los grupos de dicha zona</w:delText>
        </w:r>
      </w:del>
      <w:r>
        <w:t>.</w:t>
      </w:r>
    </w:p>
    <w:p w14:paraId="6A5702CC" w14:textId="0CCD80C6" w:rsidR="00090E36" w:rsidDel="00A163D9" w:rsidRDefault="00B9138D" w:rsidP="00B9138D">
      <w:pPr>
        <w:rPr>
          <w:del w:id="187" w:author="Red Eléctrica" w:date="2023-04-04T13:56:00Z"/>
        </w:rPr>
      </w:pPr>
      <w:r>
        <w:t xml:space="preserve">La decisión última con relación a la </w:t>
      </w:r>
      <w:ins w:id="188" w:author="Red Eléctrica" w:date="2023-03-31T13:05:00Z">
        <w:r w:rsidR="00AB542A">
          <w:t xml:space="preserve">participación </w:t>
        </w:r>
        <w:r w:rsidR="00AB542A" w:rsidRPr="008C0FA6">
          <w:t>en el sistema de reducción automática de potencia o a la</w:t>
        </w:r>
        <w:r w:rsidR="00AB542A">
          <w:t xml:space="preserve"> </w:t>
        </w:r>
      </w:ins>
      <w:r>
        <w:t xml:space="preserve">instalación </w:t>
      </w:r>
      <w:del w:id="189" w:author="Red Eléctrica" w:date="2023-03-31T13:06:00Z">
        <w:r w:rsidDel="00C32973">
          <w:delText xml:space="preserve">del </w:delText>
        </w:r>
      </w:del>
      <w:ins w:id="190" w:author="Red Eléctrica" w:date="2023-03-31T13:06:00Z">
        <w:r w:rsidR="00C32973">
          <w:t xml:space="preserve">de </w:t>
        </w:r>
      </w:ins>
      <w:ins w:id="191" w:author="Red Eléctrica" w:date="2023-10-05T12:33:00Z">
        <w:r w:rsidR="00603394">
          <w:t>automatismos</w:t>
        </w:r>
      </w:ins>
      <w:ins w:id="192" w:author="Red Eléctrica" w:date="2023-03-31T13:06:00Z">
        <w:r w:rsidR="00C32973">
          <w:t xml:space="preserve"> de </w:t>
        </w:r>
      </w:ins>
      <w:proofErr w:type="spellStart"/>
      <w:r>
        <w:t>teledisparo</w:t>
      </w:r>
      <w:proofErr w:type="spellEnd"/>
      <w:r>
        <w:t xml:space="preserve"> </w:t>
      </w:r>
      <w:del w:id="193" w:author="Red Eléctrica" w:date="2023-03-31T13:06:00Z">
        <w:r w:rsidDel="00C32973">
          <w:delText xml:space="preserve">de instalaciones de generación </w:delText>
        </w:r>
      </w:del>
      <w:del w:id="194" w:author="Red Eléctrica" w:date="2023-04-25T10:24:00Z">
        <w:r w:rsidDel="006761F2">
          <w:delText>queda en manos</w:delText>
        </w:r>
      </w:del>
      <w:ins w:id="195" w:author="Red Eléctrica" w:date="2023-04-25T10:24:00Z">
        <w:r w:rsidR="006761F2">
          <w:t>es</w:t>
        </w:r>
        <w:r w:rsidR="00EE5124">
          <w:t xml:space="preserve"> responsabilidad</w:t>
        </w:r>
      </w:ins>
      <w:r>
        <w:t xml:space="preserve"> de los propietarios de estas instalaciones. En cualquier caso, tanto los costes derivados de la</w:t>
      </w:r>
      <w:ins w:id="196" w:author="Red Eléctrica" w:date="2023-03-31T13:06:00Z">
        <w:r w:rsidR="00C32973">
          <w:t xml:space="preserve"> participación</w:t>
        </w:r>
        <w:r w:rsidR="00093869">
          <w:t xml:space="preserve"> o la</w:t>
        </w:r>
      </w:ins>
      <w:r>
        <w:t xml:space="preserve"> instalación </w:t>
      </w:r>
      <w:ins w:id="197" w:author="Red Eléctrica" w:date="2023-03-31T13:07:00Z">
        <w:r w:rsidR="001D27B9">
          <w:t xml:space="preserve">de cualquiera de </w:t>
        </w:r>
      </w:ins>
      <w:ins w:id="198" w:author="Red Eléctrica" w:date="2023-10-05T12:34:00Z">
        <w:r w:rsidR="00026FD5">
          <w:t>ellos</w:t>
        </w:r>
      </w:ins>
      <w:del w:id="199" w:author="Red Eléctrica" w:date="2023-03-31T13:07:00Z">
        <w:r w:rsidDel="001D27B9">
          <w:delText>del teledisparo</w:delText>
        </w:r>
      </w:del>
      <w:r>
        <w:t xml:space="preserve"> como, en su caso, las posibles implicaciones que sobre el funcionamiento de la instalación </w:t>
      </w:r>
      <w:del w:id="200" w:author="Red Eléctrica" w:date="2023-03-31T13:07:00Z">
        <w:r w:rsidDel="001D27B9">
          <w:delText xml:space="preserve">de generación </w:delText>
        </w:r>
      </w:del>
      <w:r>
        <w:t xml:space="preserve">tuviera su no </w:t>
      </w:r>
      <w:del w:id="201" w:author="Red Eléctrica" w:date="2023-03-31T13:07:00Z">
        <w:r w:rsidDel="001D27B9">
          <w:delText xml:space="preserve">instalación </w:delText>
        </w:r>
      </w:del>
      <w:ins w:id="202" w:author="Red Eléctrica" w:date="2023-03-31T13:07:00Z">
        <w:r w:rsidR="001D27B9">
          <w:t xml:space="preserve">participación, </w:t>
        </w:r>
      </w:ins>
      <w:r>
        <w:t>serán asumidos por los propietarios de estas instalaciones.</w:t>
      </w:r>
    </w:p>
    <w:p w14:paraId="1C729447" w14:textId="4E43A3C0" w:rsidR="00AD7455" w:rsidRDefault="00AD7455" w:rsidP="00AD7455"/>
    <w:p w14:paraId="3008A4E0" w14:textId="77777777" w:rsidR="006809AB" w:rsidRPr="002B2D84" w:rsidRDefault="006809AB" w:rsidP="00162DAE">
      <w:pPr>
        <w:pStyle w:val="ListParagraph"/>
        <w:numPr>
          <w:ilvl w:val="2"/>
          <w:numId w:val="6"/>
        </w:numPr>
        <w:rPr>
          <w:ins w:id="203" w:author="Red Eléctrica" w:date="2023-03-31T13:08:00Z"/>
        </w:rPr>
      </w:pPr>
      <w:ins w:id="204" w:author="Red Eléctrica" w:date="2023-03-31T13:08:00Z">
        <w:r>
          <w:t xml:space="preserve">Esquema automático de control de </w:t>
        </w:r>
        <w:proofErr w:type="spellStart"/>
        <w:r>
          <w:t>subfrecuencia</w:t>
        </w:r>
        <w:proofErr w:type="spellEnd"/>
      </w:ins>
    </w:p>
    <w:p w14:paraId="56A9F865" w14:textId="77777777" w:rsidR="006809AB" w:rsidRDefault="006809AB" w:rsidP="006809AB">
      <w:pPr>
        <w:rPr>
          <w:ins w:id="205" w:author="Red Eléctrica" w:date="2023-03-31T13:08:00Z"/>
        </w:rPr>
      </w:pPr>
      <w:ins w:id="206" w:author="Red Eléctrica" w:date="2023-03-31T13:08:00Z">
        <w:r w:rsidRPr="005D5CF9">
          <w:t xml:space="preserve">El esquema automático de control de </w:t>
        </w:r>
        <w:proofErr w:type="spellStart"/>
        <w:r w:rsidRPr="005D5CF9">
          <w:t>subfrecuencia</w:t>
        </w:r>
        <w:proofErr w:type="spellEnd"/>
        <w:r w:rsidRPr="005D5CF9">
          <w:t xml:space="preserve"> incluye</w:t>
        </w:r>
        <w:r>
          <w:t xml:space="preserve"> </w:t>
        </w:r>
        <w:r w:rsidRPr="005D5CF9">
          <w:t>la contribución del modo</w:t>
        </w:r>
        <w:r>
          <w:t xml:space="preserve"> </w:t>
        </w:r>
        <w:r w:rsidRPr="005D5CF9">
          <w:t xml:space="preserve">de regulación potencia-frecuencia limitado a </w:t>
        </w:r>
        <w:proofErr w:type="spellStart"/>
        <w:r w:rsidRPr="005D5CF9">
          <w:t>subfrecuencia</w:t>
        </w:r>
        <w:proofErr w:type="spellEnd"/>
        <w:r w:rsidRPr="005D5CF9">
          <w:t xml:space="preserve"> (MRPFL-U)</w:t>
        </w:r>
        <w:r>
          <w:t>, la contribución de los equipamientos de almacenamiento y</w:t>
        </w:r>
        <w:r w:rsidRPr="005D5CF9">
          <w:t xml:space="preserve"> un esquema de deslastre automático de cargas por </w:t>
        </w:r>
        <w:proofErr w:type="spellStart"/>
        <w:r w:rsidRPr="005D5CF9">
          <w:t>subfrecuencia</w:t>
        </w:r>
        <w:proofErr w:type="spellEnd"/>
        <w:r w:rsidRPr="005D5CF9">
          <w:t>.</w:t>
        </w:r>
      </w:ins>
    </w:p>
    <w:p w14:paraId="5CD8EE46" w14:textId="77777777" w:rsidR="00203CFD" w:rsidRDefault="006809AB" w:rsidP="006809AB">
      <w:pPr>
        <w:rPr>
          <w:ins w:id="207" w:author="Red Eléctrica" w:date="2023-03-31T13:09:00Z"/>
        </w:rPr>
      </w:pPr>
      <w:ins w:id="208" w:author="Red Eléctrica" w:date="2023-03-31T13:08:00Z">
        <w:r w:rsidRPr="00E96F5D">
          <w:t>Para aquellas instalaciones de generación que no les sean de aplicación los requisitos establecidos en la Orden TED/749/2020</w:t>
        </w:r>
      </w:ins>
      <w:ins w:id="209" w:author="Red Eléctrica" w:date="2023-03-31T13:09:00Z">
        <w:r>
          <w:t xml:space="preserve">, </w:t>
        </w:r>
      </w:ins>
      <w:del w:id="210" w:author="Red Eléctrica" w:date="2023-03-31T13:09:00Z">
        <w:r w:rsidR="004F1E69" w:rsidDel="00622C88">
          <w:delText>L</w:delText>
        </w:r>
      </w:del>
      <w:ins w:id="211" w:author="Red Eléctrica" w:date="2023-03-31T13:09:00Z">
        <w:r w:rsidR="00622C88">
          <w:t>l</w:t>
        </w:r>
      </w:ins>
      <w:r w:rsidR="004F1E69">
        <w:t xml:space="preserve">as protecciones de </w:t>
      </w:r>
      <w:del w:id="212" w:author="Red Eléctrica" w:date="2023-03-31T13:09:00Z">
        <w:r w:rsidR="004F1E69" w:rsidDel="00622C88">
          <w:delText xml:space="preserve">mínima </w:delText>
        </w:r>
      </w:del>
      <w:proofErr w:type="spellStart"/>
      <w:ins w:id="213" w:author="Red Eléctrica" w:date="2023-03-31T13:09:00Z">
        <w:r w:rsidR="00622C88">
          <w:t>sub</w:t>
        </w:r>
      </w:ins>
      <w:r w:rsidR="004F1E69">
        <w:t>frecuencia</w:t>
      </w:r>
      <w:proofErr w:type="spellEnd"/>
      <w:r w:rsidR="004F1E69">
        <w:t xml:space="preserve"> </w:t>
      </w:r>
      <w:del w:id="214" w:author="Red Eléctrica" w:date="2023-03-31T13:09:00Z">
        <w:r w:rsidR="004F1E69" w:rsidDel="00622C88">
          <w:delText xml:space="preserve">de las instalaciones de generación </w:delText>
        </w:r>
      </w:del>
      <w:r w:rsidR="004F1E69">
        <w:t xml:space="preserve">deberán estar coordinadas con el sistema de deslastre de cargas por </w:t>
      </w:r>
      <w:proofErr w:type="spellStart"/>
      <w:ins w:id="215" w:author="Red Eléctrica" w:date="2023-03-31T13:09:00Z">
        <w:r w:rsidR="00622C88">
          <w:t>sub</w:t>
        </w:r>
      </w:ins>
      <w:r w:rsidR="004F1E69">
        <w:t>frecuencia</w:t>
      </w:r>
      <w:proofErr w:type="spellEnd"/>
      <w:r w:rsidR="004F1E69">
        <w:t>, por lo que éstos sólo podrán desacoplar de la red si la frecuencia cae por debajo de 48 Hz, temporizado con 3 segundos, como mínimo.</w:t>
      </w:r>
    </w:p>
    <w:p w14:paraId="443BE368" w14:textId="4F96F801" w:rsidR="0037323F" w:rsidRDefault="0037323F" w:rsidP="0037323F">
      <w:pPr>
        <w:rPr>
          <w:ins w:id="216" w:author="Red Eléctrica" w:date="2023-03-31T13:10:00Z"/>
        </w:rPr>
      </w:pPr>
      <w:ins w:id="217" w:author="Red Eléctrica" w:date="2023-03-31T13:10:00Z">
        <w:r w:rsidRPr="0040238E">
          <w:t>Para aquellas instalaciones de generación que les sean de aplicación los requisitos establecidos en la Orden TED/749/2020</w:t>
        </w:r>
      </w:ins>
      <w:ins w:id="218" w:author="Red Eléctrica" w:date="2023-10-10T10:12:00Z">
        <w:r w:rsidR="00BF251C">
          <w:t xml:space="preserve"> o en la normativa que la sustituya</w:t>
        </w:r>
      </w:ins>
      <w:ins w:id="219" w:author="Red Eléctrica" w:date="2023-03-31T13:10:00Z">
        <w:r w:rsidRPr="0040238E">
          <w:t xml:space="preserve">, deberán permanecer conectadas y funcionando dentro de los rangos de frecuencia y periodos de tiempo especificados </w:t>
        </w:r>
        <w:r>
          <w:t>en dicha normativa</w:t>
        </w:r>
        <w:r w:rsidRPr="0040238E">
          <w:t>.</w:t>
        </w:r>
        <w:r>
          <w:t xml:space="preserve"> </w:t>
        </w:r>
      </w:ins>
    </w:p>
    <w:p w14:paraId="488FD610" w14:textId="77777777" w:rsidR="0037323F" w:rsidRDefault="0037323F" w:rsidP="00162DAE">
      <w:pPr>
        <w:pStyle w:val="ListParagraph"/>
        <w:numPr>
          <w:ilvl w:val="3"/>
          <w:numId w:val="6"/>
        </w:numPr>
        <w:rPr>
          <w:ins w:id="220" w:author="Red Eléctrica" w:date="2023-03-31T13:10:00Z"/>
        </w:rPr>
      </w:pPr>
      <w:ins w:id="221" w:author="Red Eléctrica" w:date="2023-03-31T13:10:00Z">
        <w:r>
          <w:t xml:space="preserve">Modo regulación potencia-frecuencia </w:t>
        </w:r>
        <w:r w:rsidRPr="00AB1DA8">
          <w:t xml:space="preserve">limitado a </w:t>
        </w:r>
        <w:proofErr w:type="spellStart"/>
        <w:r w:rsidRPr="00AB1DA8">
          <w:t>subfrecuencia</w:t>
        </w:r>
        <w:proofErr w:type="spellEnd"/>
        <w:r w:rsidRPr="00AB1DA8">
          <w:t xml:space="preserve"> (MRPFL-U)</w:t>
        </w:r>
      </w:ins>
    </w:p>
    <w:p w14:paraId="5113F004" w14:textId="2FF7DA91" w:rsidR="0037323F" w:rsidRDefault="0037323F" w:rsidP="0037323F">
      <w:pPr>
        <w:ind w:left="4" w:firstLine="0"/>
        <w:rPr>
          <w:ins w:id="222" w:author="Red Eléctrica" w:date="2023-03-31T13:10:00Z"/>
        </w:rPr>
      </w:pPr>
      <w:ins w:id="223" w:author="Red Eléctrica" w:date="2023-03-31T13:10:00Z">
        <w:r w:rsidRPr="00DC22DA">
          <w:t>Los módulos de generación de electricidad</w:t>
        </w:r>
      </w:ins>
      <w:ins w:id="224" w:author="Red Eléctrica" w:date="2023-10-10T11:56:00Z">
        <w:r w:rsidR="007E33C6">
          <w:t xml:space="preserve"> (MGE)</w:t>
        </w:r>
      </w:ins>
      <w:ins w:id="225" w:author="Red Eléctrica" w:date="2023-03-31T13:10:00Z">
        <w:r w:rsidRPr="00DC22DA">
          <w:t xml:space="preserve"> y </w:t>
        </w:r>
      </w:ins>
      <w:ins w:id="226" w:author="Red Eléctrica" w:date="2023-10-10T11:57:00Z">
        <w:r w:rsidR="00025A2A">
          <w:t xml:space="preserve">los equipamientos de </w:t>
        </w:r>
      </w:ins>
      <w:ins w:id="227" w:author="Red Eléctrica" w:date="2023-03-31T13:10:00Z">
        <w:r w:rsidRPr="00DC22DA">
          <w:t xml:space="preserve">almacenamiento que dispongan de la capacidad de regulación MRPFL-U </w:t>
        </w:r>
        <w:proofErr w:type="gramStart"/>
        <w:r w:rsidRPr="00DC22DA">
          <w:t>de acuerdo a</w:t>
        </w:r>
        <w:proofErr w:type="gramEnd"/>
        <w:r w:rsidRPr="00DC22DA">
          <w:t xml:space="preserve"> la normativa de aplicación</w:t>
        </w:r>
        <w:r>
          <w:t xml:space="preserve">, </w:t>
        </w:r>
        <w:r w:rsidRPr="00886B2A">
          <w:t xml:space="preserve">deberán activar el suministro de reservas de regulación potencia-frecuencia, de acuerdo a los ajustes establecidos por el </w:t>
        </w:r>
        <w:r>
          <w:t>OS.</w:t>
        </w:r>
      </w:ins>
    </w:p>
    <w:p w14:paraId="04EB98E2" w14:textId="77777777" w:rsidR="0037323F" w:rsidRPr="003F26F0" w:rsidRDefault="0037323F" w:rsidP="00162DAE">
      <w:pPr>
        <w:pStyle w:val="ListParagraph"/>
        <w:numPr>
          <w:ilvl w:val="3"/>
          <w:numId w:val="6"/>
        </w:numPr>
        <w:rPr>
          <w:ins w:id="228" w:author="Red Eléctrica" w:date="2023-03-31T13:10:00Z"/>
        </w:rPr>
      </w:pPr>
      <w:ins w:id="229" w:author="Red Eléctrica" w:date="2023-03-31T13:10:00Z">
        <w:r w:rsidRPr="003F26F0">
          <w:t>Equipamientos de almacenamiento</w:t>
        </w:r>
      </w:ins>
    </w:p>
    <w:p w14:paraId="05BFED1B" w14:textId="4774F0A0" w:rsidR="00BC0D4A" w:rsidRDefault="00BC0D4A" w:rsidP="006C7032">
      <w:pPr>
        <w:rPr>
          <w:ins w:id="230" w:author="Red Eléctrica" w:date="2023-08-22T13:39:00Z"/>
        </w:rPr>
      </w:pPr>
      <w:ins w:id="231" w:author="Red Eléctrica" w:date="2023-08-22T13:39:00Z">
        <w:r>
          <w:t xml:space="preserve">El tiempo </w:t>
        </w:r>
      </w:ins>
      <w:ins w:id="232" w:author="Red Eléctrica" w:date="2023-08-23T09:49:00Z">
        <w:r w:rsidR="002B2515">
          <w:t xml:space="preserve">total </w:t>
        </w:r>
      </w:ins>
      <w:ins w:id="233" w:author="Red Eléctrica" w:date="2023-08-22T13:39:00Z">
        <w:r>
          <w:t xml:space="preserve">de desconexión </w:t>
        </w:r>
      </w:ins>
      <w:ins w:id="234" w:author="Red Eléctrica" w:date="2023-08-22T13:40:00Z">
        <w:r w:rsidR="00537244">
          <w:t xml:space="preserve">de las protecciones </w:t>
        </w:r>
        <w:r w:rsidR="00E4290D">
          <w:t xml:space="preserve">o de los controles </w:t>
        </w:r>
      </w:ins>
      <w:ins w:id="235" w:author="Red Eléctrica" w:date="2023-08-22T13:39:00Z">
        <w:r w:rsidR="00537244">
          <w:t>de los equipamientos de almacenamiento deberá ser inferior a 210 ms.</w:t>
        </w:r>
      </w:ins>
    </w:p>
    <w:p w14:paraId="5D54B7E5" w14:textId="01DBD08B" w:rsidR="0037323F" w:rsidRDefault="0037323F" w:rsidP="0037323F">
      <w:pPr>
        <w:ind w:left="4" w:firstLine="0"/>
        <w:rPr>
          <w:ins w:id="236" w:author="Red Eléctrica" w:date="2023-03-31T13:10:00Z"/>
        </w:rPr>
      </w:pPr>
      <w:ins w:id="237" w:author="Red Eléctrica" w:date="2023-03-31T13:10:00Z">
        <w:r>
          <w:t xml:space="preserve">La desconexión de los grupos de bombeo </w:t>
        </w:r>
        <w:r w:rsidRPr="00D071B5">
          <w:t>se realizará de acuerdo con los siguientes escalones, representados por el valor de frecuencia en el que se produce y el porcentaje de carga deslastrada</w:t>
        </w:r>
        <w:r>
          <w:t xml:space="preserve">: </w:t>
        </w:r>
      </w:ins>
    </w:p>
    <w:p w14:paraId="161FA2F6" w14:textId="77777777" w:rsidR="0037323F" w:rsidRPr="00D071B5" w:rsidRDefault="0037323F" w:rsidP="0037323F">
      <w:pPr>
        <w:ind w:left="708" w:firstLine="0"/>
        <w:rPr>
          <w:ins w:id="238" w:author="Red Eléctrica" w:date="2023-03-31T13:10:00Z"/>
        </w:rPr>
      </w:pPr>
      <w:ins w:id="239" w:author="Red Eléctrica" w:date="2023-03-31T13:10:00Z">
        <w:r w:rsidRPr="00D071B5">
          <w:t xml:space="preserve">49.5 Hz: 50% de los grupos de bombeo </w:t>
        </w:r>
        <w:r>
          <w:t xml:space="preserve">acoplados </w:t>
        </w:r>
        <w:r w:rsidRPr="00D071B5">
          <w:t>de cada emplazamiento</w:t>
        </w:r>
        <w:r>
          <w:t xml:space="preserve"> que estén bombeando</w:t>
        </w:r>
        <w:r w:rsidRPr="00D071B5">
          <w:t>.</w:t>
        </w:r>
      </w:ins>
    </w:p>
    <w:p w14:paraId="56BB77E1" w14:textId="594DA26A" w:rsidR="0037323F" w:rsidRDefault="0037323F" w:rsidP="0037323F">
      <w:pPr>
        <w:ind w:left="708" w:firstLine="0"/>
        <w:rPr>
          <w:ins w:id="240" w:author="Red Eléctrica" w:date="2023-03-31T13:10:00Z"/>
        </w:rPr>
      </w:pPr>
      <w:ins w:id="241" w:author="Red Eléctrica" w:date="2023-03-31T13:10:00Z">
        <w:r w:rsidRPr="00D071B5">
          <w:t xml:space="preserve">49.3 Hz: 50% restante de los grupos de bombeo </w:t>
        </w:r>
        <w:r>
          <w:t xml:space="preserve">acoplados </w:t>
        </w:r>
        <w:r w:rsidRPr="00D071B5">
          <w:t>de cada emplazamiento</w:t>
        </w:r>
        <w:r>
          <w:t xml:space="preserve"> que estén bombeando</w:t>
        </w:r>
        <w:r w:rsidRPr="00D071B5">
          <w:t>.</w:t>
        </w:r>
      </w:ins>
    </w:p>
    <w:p w14:paraId="70F2DBA3" w14:textId="77777777" w:rsidR="0037323F" w:rsidRPr="00D071B5" w:rsidRDefault="0037323F" w:rsidP="0037323F">
      <w:pPr>
        <w:ind w:left="708" w:firstLine="0"/>
        <w:rPr>
          <w:ins w:id="242" w:author="Red Eléctrica" w:date="2023-03-31T13:10:00Z"/>
        </w:rPr>
      </w:pPr>
      <w:ins w:id="243" w:author="Red Eléctrica" w:date="2023-03-31T13:10:00Z">
        <w:r w:rsidRPr="00A548BF">
          <w:t>En ningún caso será admisible la reconexión automática de la carga. Dicha reconexión se realizará siguiendo las instrucciones del OS.</w:t>
        </w:r>
      </w:ins>
    </w:p>
    <w:p w14:paraId="3A19FD8C" w14:textId="2569B768" w:rsidR="001860CF" w:rsidRDefault="001860CF" w:rsidP="001860CF">
      <w:pPr>
        <w:rPr>
          <w:ins w:id="244" w:author="Red Eléctrica" w:date="2023-08-17T13:14:00Z"/>
        </w:rPr>
      </w:pPr>
      <w:ins w:id="245" w:author="Red Eléctrica" w:date="2023-08-17T13:14:00Z">
        <w:r w:rsidRPr="00453BF2">
          <w:t xml:space="preserve">El resto de </w:t>
        </w:r>
        <w:r>
          <w:t xml:space="preserve">los </w:t>
        </w:r>
        <w:r w:rsidRPr="00453BF2">
          <w:t>equipamientos de almacenamiento con capacidad técnica y legal de absorber potencia de la red</w:t>
        </w:r>
        <w:r>
          <w:t>,</w:t>
        </w:r>
        <w:r w:rsidRPr="00453BF2">
          <w:t xml:space="preserve"> deberán disponer de un control de </w:t>
        </w:r>
        <w:r w:rsidRPr="00900425">
          <w:t>bloqueo de consumo de</w:t>
        </w:r>
        <w:r w:rsidRPr="00453BF2">
          <w:t xml:space="preserve"> potencia </w:t>
        </w:r>
        <w:r w:rsidRPr="00900425">
          <w:t>o</w:t>
        </w:r>
        <w:r w:rsidRPr="00453BF2">
          <w:t xml:space="preserve"> </w:t>
        </w:r>
        <w:r w:rsidRPr="00900425">
          <w:t xml:space="preserve">de una </w:t>
        </w:r>
        <w:r w:rsidRPr="00453BF2">
          <w:t>protecci</w:t>
        </w:r>
        <w:r w:rsidRPr="00900425">
          <w:t>ón</w:t>
        </w:r>
        <w:r w:rsidRPr="00453BF2">
          <w:t xml:space="preserve"> de desconexión por </w:t>
        </w:r>
        <w:proofErr w:type="spellStart"/>
        <w:r w:rsidRPr="00453BF2">
          <w:t>subfrecuencia</w:t>
        </w:r>
        <w:proofErr w:type="spellEnd"/>
        <w:r w:rsidRPr="00453BF2">
          <w:t>.</w:t>
        </w:r>
      </w:ins>
    </w:p>
    <w:p w14:paraId="25857AAD" w14:textId="00A1D37B" w:rsidR="001860CF" w:rsidRDefault="001860CF" w:rsidP="001860CF">
      <w:pPr>
        <w:rPr>
          <w:ins w:id="246" w:author="Red Eléctrica" w:date="2023-10-10T10:28:00Z"/>
        </w:rPr>
      </w:pPr>
      <w:ins w:id="247" w:author="Red Eléctrica" w:date="2023-08-17T13:14:00Z">
        <w:r w:rsidRPr="00453BF2">
          <w:t xml:space="preserve">Los ajustes de frecuencia de este control o protección deberán ser ajustables considerándose por defecto el valor </w:t>
        </w:r>
        <w:r w:rsidRPr="00982733">
          <w:t>49,2 Hz</w:t>
        </w:r>
        <w:r w:rsidRPr="002A3CF0">
          <w:t>,</w:t>
        </w:r>
        <w:r w:rsidRPr="00453BF2">
          <w:t xml:space="preserve"> salvo indicación en contra del OS. La desconexión de los equipamientos o bloqueo de potencia</w:t>
        </w:r>
        <w:r w:rsidRPr="00900425">
          <w:t xml:space="preserve"> de consumo</w:t>
        </w:r>
        <w:r w:rsidRPr="00453BF2">
          <w:t xml:space="preserve"> se realizará siempre que su consumo sea superior al 5% de su potencia de referencia “</w:t>
        </w:r>
        <w:proofErr w:type="spellStart"/>
        <w:r w:rsidRPr="00453BF2">
          <w:t>Pmax</w:t>
        </w:r>
        <w:proofErr w:type="spellEnd"/>
        <w:r w:rsidRPr="00453BF2">
          <w:t>” utilizada por el Reglamento (UE) 2016/631.</w:t>
        </w:r>
      </w:ins>
    </w:p>
    <w:p w14:paraId="20659A4E" w14:textId="1B7BCC1C" w:rsidR="001860CF" w:rsidRPr="00900425" w:rsidRDefault="001860CF" w:rsidP="001860CF">
      <w:pPr>
        <w:rPr>
          <w:ins w:id="248" w:author="Red Eléctrica" w:date="2023-08-17T13:15:00Z"/>
        </w:rPr>
      </w:pPr>
      <w:ins w:id="249" w:author="Red Eléctrica" w:date="2023-08-17T13:15:00Z">
        <w:r w:rsidRPr="00453BF2">
          <w:t>Una vez activada la protección de desconexión o el control de bloqueo</w:t>
        </w:r>
        <w:r w:rsidRPr="00900425">
          <w:t xml:space="preserve"> de consumo</w:t>
        </w:r>
        <w:r w:rsidRPr="00453BF2">
          <w:t xml:space="preserve">, la desactivación </w:t>
        </w:r>
        <w:proofErr w:type="gramStart"/>
        <w:r w:rsidRPr="00453BF2">
          <w:t>del mismo</w:t>
        </w:r>
        <w:proofErr w:type="gramEnd"/>
        <w:r w:rsidRPr="00453BF2">
          <w:t xml:space="preserve"> o la reconexión del equipamiento se llevará a cabo según los siguientes criterios: </w:t>
        </w:r>
      </w:ins>
    </w:p>
    <w:p w14:paraId="301F81FC" w14:textId="5BCF3639" w:rsidR="00B576FB" w:rsidRDefault="001860CF" w:rsidP="00162DAE">
      <w:pPr>
        <w:pStyle w:val="ListParagraph"/>
        <w:numPr>
          <w:ilvl w:val="0"/>
          <w:numId w:val="18"/>
        </w:numPr>
        <w:rPr>
          <w:ins w:id="250" w:author="Red Eléctrica" w:date="2023-08-17T13:17:00Z"/>
        </w:rPr>
      </w:pPr>
      <w:ins w:id="251" w:author="Red Eléctrica" w:date="2023-08-17T13:15:00Z">
        <w:r w:rsidRPr="00453BF2">
          <w:t xml:space="preserve">En el caso de los equipamientos de almacenamiento con </w:t>
        </w:r>
      </w:ins>
      <w:ins w:id="252" w:author="Red Eléctrica" w:date="2023-08-30T11:18:00Z">
        <w:r w:rsidR="0032085E">
          <w:t>obligación</w:t>
        </w:r>
      </w:ins>
      <w:ins w:id="253" w:author="Red Eléctrica" w:date="2023-08-17T13:15:00Z">
        <w:r w:rsidRPr="00453BF2">
          <w:t xml:space="preserve"> de </w:t>
        </w:r>
      </w:ins>
      <w:ins w:id="254" w:author="Red Eléctrica" w:date="2023-08-30T11:18:00Z">
        <w:r w:rsidR="0032085E">
          <w:t>envío de telemedida al OS</w:t>
        </w:r>
      </w:ins>
      <w:ins w:id="255" w:author="Red Eléctrica" w:date="2023-08-17T13:15:00Z">
        <w:r w:rsidRPr="00453BF2">
          <w:t xml:space="preserve"> no se reconectarán de forma automática. Su reconexión se realizará siguiendo las instrucciones recibidas del OS a través de sus </w:t>
        </w:r>
      </w:ins>
      <w:ins w:id="256" w:author="Red Eléctrica" w:date="2023-10-05T12:09:00Z">
        <w:r w:rsidR="00BC3E21">
          <w:t>c</w:t>
        </w:r>
      </w:ins>
      <w:ins w:id="257" w:author="Red Eléctrica" w:date="2023-08-17T13:15:00Z">
        <w:r w:rsidRPr="00453BF2">
          <w:t xml:space="preserve">entros de </w:t>
        </w:r>
      </w:ins>
      <w:ins w:id="258" w:author="Red Eléctrica" w:date="2023-10-05T12:10:00Z">
        <w:r w:rsidR="00BC3E21">
          <w:t>c</w:t>
        </w:r>
      </w:ins>
      <w:ins w:id="259" w:author="Red Eléctrica" w:date="2023-08-17T13:15:00Z">
        <w:r w:rsidRPr="00453BF2">
          <w:t>ontrol</w:t>
        </w:r>
      </w:ins>
      <w:ins w:id="260" w:author="Red Eléctrica" w:date="2023-10-05T12:10:00Z">
        <w:r w:rsidR="00BC3E21">
          <w:t xml:space="preserve"> de generación y demanda</w:t>
        </w:r>
      </w:ins>
      <w:ins w:id="261" w:author="Red Eléctrica" w:date="2023-08-17T13:15:00Z">
        <w:r w:rsidRPr="00453BF2">
          <w:t>.</w:t>
        </w:r>
      </w:ins>
    </w:p>
    <w:p w14:paraId="6E3C841A" w14:textId="77777777" w:rsidR="00B576FB" w:rsidRDefault="001860CF" w:rsidP="00B576FB">
      <w:pPr>
        <w:pStyle w:val="ListParagraph"/>
        <w:ind w:left="1068" w:firstLine="0"/>
        <w:rPr>
          <w:ins w:id="262" w:author="Red Eléctrica" w:date="2023-08-17T13:17:00Z"/>
        </w:rPr>
      </w:pPr>
      <w:ins w:id="263" w:author="Red Eléctrica" w:date="2023-08-17T13:15:00Z">
        <w:r w:rsidRPr="00453BF2">
          <w:t>Este modo de proceder podrá extenderse a otros equipamientos de almacenamiento en función de la evolución de la instalación de los equipamientos de almacenamiento en el sistema.</w:t>
        </w:r>
      </w:ins>
    </w:p>
    <w:p w14:paraId="6BE58751" w14:textId="49E9BE34" w:rsidR="001E5AA4" w:rsidRDefault="001860CF" w:rsidP="00162DAE">
      <w:pPr>
        <w:pStyle w:val="ListParagraph"/>
        <w:numPr>
          <w:ilvl w:val="0"/>
          <w:numId w:val="18"/>
        </w:numPr>
      </w:pPr>
      <w:ins w:id="264" w:author="Red Eléctrica" w:date="2023-08-17T13:15:00Z">
        <w:r w:rsidRPr="00453BF2">
          <w:t xml:space="preserve">Para el resto de los equipamientos de almacenamiento se permitirá la </w:t>
        </w:r>
        <w:r w:rsidRPr="00900425">
          <w:t>desactivación del control de bloque</w:t>
        </w:r>
      </w:ins>
      <w:ins w:id="265" w:author="Red Eléctrica" w:date="2023-10-09T11:10:00Z">
        <w:r w:rsidR="00322536">
          <w:t xml:space="preserve">o </w:t>
        </w:r>
      </w:ins>
      <w:ins w:id="266" w:author="Red Eléctrica" w:date="2023-08-17T13:15:00Z">
        <w:r w:rsidRPr="00453BF2">
          <w:t xml:space="preserve">o la reconexión a la red de forma automática cuando la frecuencia se haya mantenido por encima de 49,95 Hz durante más de </w:t>
        </w:r>
        <w:r w:rsidRPr="00900425">
          <w:t>1</w:t>
        </w:r>
        <w:r w:rsidRPr="00453BF2">
          <w:t xml:space="preserve"> minuto.</w:t>
        </w:r>
      </w:ins>
    </w:p>
    <w:p w14:paraId="16144CF8" w14:textId="3194AC3A" w:rsidR="009B31DA" w:rsidRDefault="009B31DA" w:rsidP="00752C8F">
      <w:pPr>
        <w:ind w:left="0" w:firstLine="0"/>
        <w:rPr>
          <w:ins w:id="267" w:author="Red Eléctrica" w:date="2023-08-17T13:15:00Z"/>
        </w:rPr>
      </w:pPr>
    </w:p>
    <w:p w14:paraId="1E23516D" w14:textId="77777777" w:rsidR="0037323F" w:rsidRDefault="0037323F" w:rsidP="00162DAE">
      <w:pPr>
        <w:pStyle w:val="ListParagraph"/>
        <w:numPr>
          <w:ilvl w:val="3"/>
          <w:numId w:val="6"/>
        </w:numPr>
        <w:spacing w:line="250" w:lineRule="auto"/>
        <w:contextualSpacing w:val="0"/>
        <w:rPr>
          <w:ins w:id="268" w:author="Red Eléctrica" w:date="2023-03-31T13:10:00Z"/>
        </w:rPr>
      </w:pPr>
      <w:ins w:id="269" w:author="Red Eléctrica" w:date="2023-03-31T13:10:00Z">
        <w:r>
          <w:t xml:space="preserve">Esquema de deslastre automático de cargas por </w:t>
        </w:r>
        <w:proofErr w:type="spellStart"/>
        <w:r>
          <w:t>subfrecuencia</w:t>
        </w:r>
        <w:proofErr w:type="spellEnd"/>
      </w:ins>
    </w:p>
    <w:p w14:paraId="6A746B8F" w14:textId="6CF81515" w:rsidR="00CB23F5" w:rsidRDefault="00CB23F5" w:rsidP="006809AB">
      <w:r>
        <w:t xml:space="preserve">El OS establecerá </w:t>
      </w:r>
      <w:del w:id="270" w:author="Red Eléctrica" w:date="2023-03-31T13:10:00Z">
        <w:r w:rsidDel="0037323F">
          <w:delText>los planes</w:delText>
        </w:r>
      </w:del>
      <w:ins w:id="271" w:author="Red Eléctrica" w:date="2023-03-31T13:10:00Z">
        <w:r w:rsidR="0037323F">
          <w:t>el</w:t>
        </w:r>
        <w:r w:rsidR="00142431">
          <w:t xml:space="preserve"> esquema</w:t>
        </w:r>
      </w:ins>
      <w:r>
        <w:t xml:space="preserve"> de deslastre</w:t>
      </w:r>
      <w:ins w:id="272" w:author="Red Eléctrica" w:date="2023-03-31T13:10:00Z">
        <w:r w:rsidR="00142431">
          <w:t xml:space="preserve"> automático</w:t>
        </w:r>
      </w:ins>
      <w:r>
        <w:t xml:space="preserve"> de cargas </w:t>
      </w:r>
      <w:ins w:id="273" w:author="Red Eléctrica" w:date="2023-03-31T13:11:00Z">
        <w:r w:rsidR="00142431">
          <w:t xml:space="preserve">por </w:t>
        </w:r>
        <w:proofErr w:type="spellStart"/>
        <w:r w:rsidR="00142431">
          <w:t>subfrecuencia</w:t>
        </w:r>
        <w:proofErr w:type="spellEnd"/>
        <w:r w:rsidR="00142431">
          <w:t xml:space="preserve"> </w:t>
        </w:r>
      </w:ins>
      <w:r>
        <w:t>necesario</w:t>
      </w:r>
      <w:del w:id="274" w:author="Red Eléctrica" w:date="2023-03-31T13:11:00Z">
        <w:r w:rsidDel="00142431">
          <w:delText>s</w:delText>
        </w:r>
      </w:del>
      <w:r>
        <w:t xml:space="preserve"> para los casos en los que, por una incidencia muy severa, el equilibrio entre la generación y la demanda del sistema no pueda ser restablecido mediante las acciones de control previstas.</w:t>
      </w:r>
    </w:p>
    <w:p w14:paraId="2AB190C6" w14:textId="17B1A4F4" w:rsidR="00CB23F5" w:rsidRDefault="00CB23F5" w:rsidP="00CB23F5">
      <w:del w:id="275" w:author="Red Eléctrica" w:date="2023-03-31T13:11:00Z">
        <w:r w:rsidDel="00142431">
          <w:delText>Estos planes</w:delText>
        </w:r>
      </w:del>
      <w:ins w:id="276" w:author="Red Eléctrica" w:date="2023-03-31T13:11:00Z">
        <w:r w:rsidR="00142431">
          <w:t xml:space="preserve">El </w:t>
        </w:r>
        <w:r w:rsidR="00276D92">
          <w:t>esquema de deslastre</w:t>
        </w:r>
      </w:ins>
      <w:r>
        <w:t xml:space="preserve"> se basará</w:t>
      </w:r>
      <w:del w:id="277" w:author="Red Eléctrica" w:date="2023-03-31T13:11:00Z">
        <w:r w:rsidDel="00276D92">
          <w:delText>n</w:delText>
        </w:r>
      </w:del>
      <w:r>
        <w:t xml:space="preserve"> en la actuación de un sistema automático de deslastre de cargas por </w:t>
      </w:r>
      <w:del w:id="278" w:author="Red Eléctrica" w:date="2023-03-31T13:11:00Z">
        <w:r w:rsidDel="00276D92">
          <w:delText xml:space="preserve">mínima </w:delText>
        </w:r>
      </w:del>
      <w:proofErr w:type="spellStart"/>
      <w:ins w:id="279" w:author="Red Eléctrica" w:date="2023-03-31T13:11:00Z">
        <w:r w:rsidR="00276D92">
          <w:t>sub</w:t>
        </w:r>
      </w:ins>
      <w:r>
        <w:t>frecuencia</w:t>
      </w:r>
      <w:proofErr w:type="spellEnd"/>
      <w:r>
        <w:t>, para conseguir una desconexión controlada de dichas cargas.</w:t>
      </w:r>
    </w:p>
    <w:p w14:paraId="42D9E1F7" w14:textId="2DE5F2A2" w:rsidR="00976EF1" w:rsidDel="00276D92" w:rsidRDefault="00CB23F5" w:rsidP="00BA7213">
      <w:pPr>
        <w:rPr>
          <w:del w:id="280" w:author="Red Eléctrica" w:date="2023-03-31T13:11:00Z"/>
        </w:rPr>
      </w:pPr>
      <w:del w:id="281" w:author="Red Eléctrica" w:date="2023-03-31T13:11:00Z">
        <w:r w:rsidDel="00276D92">
          <w:delText>Los planes de deslastre de cargas establecerán un deslastre escalonado, desconectando en primer lugar los grupos de bombeo, y deslastrando, a valores inferiores de frecuencia, conjuntos de cargas preseleccionadas no críticas.</w:delText>
        </w:r>
      </w:del>
    </w:p>
    <w:p w14:paraId="200D2C05" w14:textId="77777777" w:rsidR="009F2127" w:rsidRDefault="009F2127" w:rsidP="009F2127">
      <w:pPr>
        <w:rPr>
          <w:ins w:id="282" w:author="Red Eléctrica" w:date="2023-03-31T13:12:00Z"/>
        </w:rPr>
      </w:pPr>
      <w:ins w:id="283" w:author="Red Eléctrica" w:date="2023-03-31T13:12:00Z">
        <w:r w:rsidRPr="00D071B5">
          <w:t xml:space="preserve">Esta desconexión se realizará </w:t>
        </w:r>
        <w:r>
          <w:t xml:space="preserve">entre 49 y 48 Hz teniendo en cuenta </w:t>
        </w:r>
        <w:r w:rsidRPr="00D071B5">
          <w:t>los criterios establecidos en el artículo 15 del Reglamento (UE) 2017/2</w:t>
        </w:r>
        <w:r>
          <w:t xml:space="preserve">196. </w:t>
        </w:r>
      </w:ins>
    </w:p>
    <w:p w14:paraId="791FE2DA" w14:textId="34763C73" w:rsidR="00BA7213" w:rsidRPr="00D071B5" w:rsidDel="009F2127" w:rsidRDefault="009F2127" w:rsidP="00AF4100">
      <w:pPr>
        <w:rPr>
          <w:del w:id="284" w:author="Red Eléctrica" w:date="2023-03-31T13:12:00Z"/>
        </w:rPr>
      </w:pPr>
      <w:ins w:id="285" w:author="Red Eléctrica" w:date="2023-03-31T13:12:00Z">
        <w:r>
          <w:t xml:space="preserve">El OS comunicará los ajustes y el porcentaje de carga a deslastrar a los consumidores conectados a la </w:t>
        </w:r>
        <w:proofErr w:type="spellStart"/>
        <w:r>
          <w:t>RdT</w:t>
        </w:r>
        <w:proofErr w:type="spellEnd"/>
        <w:r>
          <w:t xml:space="preserve"> a los que les sea de aplicación el </w:t>
        </w:r>
        <w:r w:rsidRPr="00021CD5">
          <w:rPr>
            <w:rFonts w:cstheme="minorHAnsi"/>
          </w:rPr>
          <w:t>Reglamento (UE) 2016/1388</w:t>
        </w:r>
        <w:r>
          <w:t xml:space="preserve"> y a los GRD. </w:t>
        </w:r>
      </w:ins>
      <w:del w:id="286" w:author="Red Eléctrica" w:date="2023-03-31T13:12:00Z">
        <w:r w:rsidR="00BA7213" w:rsidRPr="00D071B5" w:rsidDel="009F2127">
          <w:delText>Esta desconexión se realizará de acuerdo con los siguientes escalones, representados por el valor de frecuencia en el que se produce y el porcentaje de carga deslastrada:</w:delText>
        </w:r>
      </w:del>
    </w:p>
    <w:p w14:paraId="63A4AD4E" w14:textId="28ADD60B" w:rsidR="00AC5C22" w:rsidDel="009F2127" w:rsidRDefault="00BA7213" w:rsidP="006E2749">
      <w:pPr>
        <w:ind w:left="19" w:firstLine="0"/>
        <w:rPr>
          <w:del w:id="287" w:author="Red Eléctrica" w:date="2023-03-31T13:12:00Z"/>
        </w:rPr>
      </w:pPr>
      <w:del w:id="288" w:author="Red Eléctrica" w:date="2023-03-31T13:12:00Z">
        <w:r w:rsidRPr="00D071B5" w:rsidDel="009F2127">
          <w:delText>49.5 Hz: 50% de los grupos de bombeo de cada emplazamiento.</w:delText>
        </w:r>
      </w:del>
    </w:p>
    <w:p w14:paraId="0114ED1E" w14:textId="05A9A4BB" w:rsidR="00BA7213" w:rsidRPr="00D071B5" w:rsidDel="009F2127" w:rsidRDefault="00BA7213" w:rsidP="006E2749">
      <w:pPr>
        <w:ind w:left="19" w:firstLine="0"/>
        <w:rPr>
          <w:del w:id="289" w:author="Red Eléctrica" w:date="2023-03-31T13:12:00Z"/>
        </w:rPr>
      </w:pPr>
      <w:del w:id="290" w:author="Red Eléctrica" w:date="2023-03-31T13:12:00Z">
        <w:r w:rsidRPr="00D071B5" w:rsidDel="009F2127">
          <w:delText>49.3 Hz: 50% restante de los grupos de bombeo de cada emplazamiento.</w:delText>
        </w:r>
      </w:del>
    </w:p>
    <w:p w14:paraId="1AD949CE" w14:textId="11B1BAAA" w:rsidR="00BA7213" w:rsidRPr="00D071B5" w:rsidDel="009F2127" w:rsidRDefault="00BA7213" w:rsidP="006E2749">
      <w:pPr>
        <w:ind w:left="19" w:firstLine="0"/>
        <w:rPr>
          <w:del w:id="291" w:author="Red Eléctrica" w:date="2023-03-31T13:12:00Z"/>
        </w:rPr>
      </w:pPr>
      <w:del w:id="292" w:author="Red Eléctrica" w:date="2023-03-31T13:12:00Z">
        <w:r w:rsidRPr="00D071B5" w:rsidDel="009F2127">
          <w:delText>49 Hz: 15% de la carga total real del sistema.</w:delText>
        </w:r>
      </w:del>
    </w:p>
    <w:p w14:paraId="1CF11644" w14:textId="2258D51C" w:rsidR="00BA7213" w:rsidRPr="00D071B5" w:rsidDel="009F2127" w:rsidRDefault="00BA7213" w:rsidP="006E2749">
      <w:pPr>
        <w:ind w:left="19" w:firstLine="0"/>
        <w:rPr>
          <w:del w:id="293" w:author="Red Eléctrica" w:date="2023-03-31T13:12:00Z"/>
        </w:rPr>
      </w:pPr>
      <w:del w:id="294" w:author="Red Eléctrica" w:date="2023-03-31T13:12:00Z">
        <w:r w:rsidRPr="00D071B5" w:rsidDel="009F2127">
          <w:delText>48.7 Hz: 15% de la carga total real del sistema.</w:delText>
        </w:r>
      </w:del>
    </w:p>
    <w:p w14:paraId="67EFF70B" w14:textId="6B248D05" w:rsidR="00BA7213" w:rsidRPr="00D071B5" w:rsidDel="009F2127" w:rsidRDefault="00BA7213" w:rsidP="006E2749">
      <w:pPr>
        <w:ind w:left="19" w:firstLine="0"/>
        <w:rPr>
          <w:del w:id="295" w:author="Red Eléctrica" w:date="2023-03-31T13:12:00Z"/>
        </w:rPr>
      </w:pPr>
      <w:del w:id="296" w:author="Red Eléctrica" w:date="2023-03-31T13:12:00Z">
        <w:r w:rsidRPr="00D071B5" w:rsidDel="009F2127">
          <w:delText>48.4 Hz: 10% de la carga total real del sistema.</w:delText>
        </w:r>
      </w:del>
    </w:p>
    <w:p w14:paraId="7BE55C5D" w14:textId="00404648" w:rsidR="00BA7213" w:rsidRDefault="00BA7213" w:rsidP="006E2749">
      <w:pPr>
        <w:ind w:left="19" w:firstLine="0"/>
      </w:pPr>
      <w:del w:id="297" w:author="Red Eléctrica" w:date="2023-03-31T13:13:00Z">
        <w:r w:rsidRPr="00D071B5" w:rsidDel="0003760E">
          <w:delText>48.0 Hz: 10% de la carga total real del sistema.</w:delText>
        </w:r>
      </w:del>
    </w:p>
    <w:p w14:paraId="2D73D833" w14:textId="77777777" w:rsidR="00860C70" w:rsidRDefault="00BA7213" w:rsidP="006E2749">
      <w:pPr>
        <w:ind w:left="19" w:firstLine="0"/>
        <w:rPr>
          <w:ins w:id="298" w:author="Red Eléctrica" w:date="2023-03-31T13:14:00Z"/>
        </w:rPr>
      </w:pPr>
      <w:r>
        <w:t>En ningún caso será admisible la reconexión automática de la carga. Dicha reconexión se realizará siguiendo las instrucciones del OS.</w:t>
      </w:r>
      <w:r w:rsidR="009A5979">
        <w:t xml:space="preserve"> </w:t>
      </w:r>
    </w:p>
    <w:p w14:paraId="4DFF2AB8" w14:textId="77777777" w:rsidR="009438BA" w:rsidRDefault="009438BA" w:rsidP="00162DAE">
      <w:pPr>
        <w:pStyle w:val="ListParagraph"/>
        <w:numPr>
          <w:ilvl w:val="2"/>
          <w:numId w:val="6"/>
        </w:numPr>
        <w:rPr>
          <w:ins w:id="299" w:author="Red Eléctrica" w:date="2023-03-31T13:15:00Z"/>
        </w:rPr>
      </w:pPr>
      <w:ins w:id="300" w:author="Red Eléctrica" w:date="2023-03-31T13:15:00Z">
        <w:r>
          <w:t xml:space="preserve">Esquema automático de control de </w:t>
        </w:r>
        <w:proofErr w:type="spellStart"/>
        <w:r>
          <w:t>sobrefrecuencia</w:t>
        </w:r>
        <w:proofErr w:type="spellEnd"/>
      </w:ins>
    </w:p>
    <w:p w14:paraId="573DAD65" w14:textId="6CDAD466" w:rsidR="00860C70" w:rsidRDefault="009438BA" w:rsidP="009438BA">
      <w:pPr>
        <w:rPr>
          <w:ins w:id="301" w:author="Red Eléctrica" w:date="2023-03-31T13:39:00Z"/>
        </w:rPr>
      </w:pPr>
      <w:ins w:id="302" w:author="Red Eléctrica" w:date="2023-03-31T13:15:00Z">
        <w:r>
          <w:t xml:space="preserve">El esquema automático de control de </w:t>
        </w:r>
        <w:proofErr w:type="spellStart"/>
        <w:r>
          <w:t>sobrefrecuencia</w:t>
        </w:r>
        <w:proofErr w:type="spellEnd"/>
        <w:r>
          <w:t xml:space="preserve"> incluye la contribución del modo regulación potencia-frecuencia limitado a </w:t>
        </w:r>
        <w:proofErr w:type="spellStart"/>
        <w:r>
          <w:t>sobrefrecuencia</w:t>
        </w:r>
        <w:proofErr w:type="spellEnd"/>
        <w:r>
          <w:t xml:space="preserve"> (MRPFL-O)</w:t>
        </w:r>
      </w:ins>
      <w:ins w:id="303" w:author="Red Eléctrica" w:date="2023-08-17T13:12:00Z">
        <w:r w:rsidR="00D25814">
          <w:t xml:space="preserve"> </w:t>
        </w:r>
      </w:ins>
      <w:ins w:id="304" w:author="Red Eléctrica" w:date="2023-03-31T13:15:00Z">
        <w:r>
          <w:t xml:space="preserve">y un esquema de desconexión de generación por </w:t>
        </w:r>
        <w:proofErr w:type="spellStart"/>
        <w:r>
          <w:t>sobrefrecuencia</w:t>
        </w:r>
        <w:proofErr w:type="spellEnd"/>
        <w:r>
          <w:t>.</w:t>
        </w:r>
      </w:ins>
    </w:p>
    <w:p w14:paraId="66AD2636" w14:textId="06CBAB80" w:rsidR="009612C5" w:rsidRDefault="009612C5" w:rsidP="009438BA">
      <w:pPr>
        <w:rPr>
          <w:ins w:id="305" w:author="Red Eléctrica" w:date="2023-08-17T11:34:00Z"/>
        </w:rPr>
      </w:pPr>
      <w:ins w:id="306" w:author="Red Eléctrica" w:date="2023-03-31T13:39:00Z">
        <w:r w:rsidRPr="009612C5">
          <w:t>Aquellas instalaciones de generación que les sean de aplicación los requisitos establecidos en la Orden TED/749/2020</w:t>
        </w:r>
      </w:ins>
      <w:ins w:id="307" w:author="Red Eléctrica" w:date="2023-10-10T10:13:00Z">
        <w:r w:rsidR="004A4174">
          <w:t xml:space="preserve"> o en la normativa que la sustituya</w:t>
        </w:r>
      </w:ins>
      <w:ins w:id="308" w:author="Red Eléctrica" w:date="2023-03-31T13:39:00Z">
        <w:r w:rsidRPr="009612C5">
          <w:t>, deberán permanecer conectadas y funcionando dentro de los rangos de frecuencia y periodos de tiempo especificados en dicha normativa</w:t>
        </w:r>
      </w:ins>
      <w:ins w:id="309" w:author="Red Eléctrica" w:date="2023-04-04T14:02:00Z">
        <w:r w:rsidR="009E7430">
          <w:t xml:space="preserve">, salvo que el OS </w:t>
        </w:r>
        <w:r w:rsidR="003B5D01">
          <w:t xml:space="preserve">notifique </w:t>
        </w:r>
        <w:r w:rsidR="000173F8">
          <w:t>un ajuste de desconexión inferior</w:t>
        </w:r>
      </w:ins>
      <w:ins w:id="310" w:author="Red Eléctrica" w:date="2023-03-31T13:39:00Z">
        <w:r>
          <w:t>.</w:t>
        </w:r>
      </w:ins>
    </w:p>
    <w:p w14:paraId="284C1D51" w14:textId="0C39404A" w:rsidR="008C2E97" w:rsidRPr="00B95891" w:rsidRDefault="00471EE1" w:rsidP="00D3328B">
      <w:pPr>
        <w:rPr>
          <w:ins w:id="311" w:author="Red Eléctrica" w:date="2023-08-17T11:37:00Z"/>
        </w:rPr>
      </w:pPr>
      <w:ins w:id="312" w:author="Red Eléctrica" w:date="2023-08-17T11:38:00Z">
        <w:r w:rsidRPr="00B95891">
          <w:t xml:space="preserve">Los MGE </w:t>
        </w:r>
      </w:ins>
      <w:ins w:id="313" w:author="Red Eléctrica" w:date="2023-08-17T11:40:00Z">
        <w:r w:rsidR="00DE304B" w:rsidRPr="00B95891">
          <w:t xml:space="preserve">deberán disponer de una protección de desconexión por </w:t>
        </w:r>
        <w:proofErr w:type="spellStart"/>
        <w:r w:rsidR="00DE304B" w:rsidRPr="00B95891">
          <w:t>sobrefrecuencia</w:t>
        </w:r>
        <w:proofErr w:type="spellEnd"/>
        <w:r w:rsidR="00DE304B" w:rsidRPr="00B95891">
          <w:t>. L</w:t>
        </w:r>
      </w:ins>
      <w:ins w:id="314" w:author="Red Eléctrica" w:date="2023-08-17T11:38:00Z">
        <w:r w:rsidRPr="00B95891">
          <w:t>os equipamientos de almacenamiento deb</w:t>
        </w:r>
      </w:ins>
      <w:ins w:id="315" w:author="Red Eléctrica" w:date="2023-08-17T11:37:00Z">
        <w:r w:rsidR="008C2E97" w:rsidRPr="00B95891">
          <w:t xml:space="preserve">erán disponer de un control de bloqueo de </w:t>
        </w:r>
      </w:ins>
      <w:ins w:id="316" w:author="Red Eléctrica" w:date="2023-08-17T11:41:00Z">
        <w:r w:rsidR="00DE304B" w:rsidRPr="00B95891">
          <w:t xml:space="preserve">generación de </w:t>
        </w:r>
      </w:ins>
      <w:ins w:id="317" w:author="Red Eléctrica" w:date="2023-08-17T11:37:00Z">
        <w:r w:rsidR="008C2E97" w:rsidRPr="00B95891">
          <w:t xml:space="preserve">potencia o una protección de desconexión por </w:t>
        </w:r>
        <w:proofErr w:type="spellStart"/>
        <w:r w:rsidR="008C2E97" w:rsidRPr="00B95891">
          <w:t>s</w:t>
        </w:r>
      </w:ins>
      <w:ins w:id="318" w:author="Red Eléctrica" w:date="2023-08-17T11:41:00Z">
        <w:r w:rsidR="00DE304B" w:rsidRPr="00B95891">
          <w:t>obre</w:t>
        </w:r>
      </w:ins>
      <w:ins w:id="319" w:author="Red Eléctrica" w:date="2023-08-17T11:37:00Z">
        <w:r w:rsidR="008C2E97" w:rsidRPr="00B95891">
          <w:t>frecuencia</w:t>
        </w:r>
      </w:ins>
      <w:proofErr w:type="spellEnd"/>
      <w:ins w:id="320" w:author="Red Eléctrica" w:date="2023-08-17T11:41:00Z">
        <w:r w:rsidR="00DE304B" w:rsidRPr="00B95891">
          <w:t>.</w:t>
        </w:r>
        <w:r w:rsidR="00037286" w:rsidRPr="00B95891">
          <w:t xml:space="preserve"> </w:t>
        </w:r>
      </w:ins>
      <w:ins w:id="321" w:author="Red Eléctrica" w:date="2023-08-17T11:42:00Z">
        <w:r w:rsidR="00037286" w:rsidRPr="00B95891">
          <w:t xml:space="preserve">Los </w:t>
        </w:r>
      </w:ins>
      <w:ins w:id="322" w:author="Red Eléctrica" w:date="2023-08-23T09:52:00Z">
        <w:r w:rsidR="000A5CD8">
          <w:t xml:space="preserve">umbrales de </w:t>
        </w:r>
      </w:ins>
      <w:ins w:id="323" w:author="Red Eléctrica" w:date="2023-08-17T11:42:00Z">
        <w:r w:rsidR="00037286" w:rsidRPr="00B95891">
          <w:t>frecuencia de este control o protección deberán ser ajustables</w:t>
        </w:r>
      </w:ins>
      <w:ins w:id="324" w:author="Red Eléctrica" w:date="2023-08-17T11:43:00Z">
        <w:r w:rsidR="00360C86" w:rsidRPr="00B95891">
          <w:t>.</w:t>
        </w:r>
      </w:ins>
      <w:ins w:id="325" w:author="Red Eléctrica tras consulta" w:date="2024-02-08T15:41:00Z">
        <w:r w:rsidR="00787C76">
          <w:t xml:space="preserve"> </w:t>
        </w:r>
        <w:r w:rsidR="00787C76" w:rsidRPr="00787C76">
          <w:t>El tiempo mínimo transcurrido entre dos notificaciones de cambio de ajuste no podrá ser inferior a 12 meses</w:t>
        </w:r>
        <w:r w:rsidR="00787C76">
          <w:t>.</w:t>
        </w:r>
      </w:ins>
      <w:ins w:id="326" w:author="Red Eléctrica" w:date="2023-08-17T11:42:00Z">
        <w:r w:rsidR="00037286" w:rsidRPr="00B95891">
          <w:t xml:space="preserve"> </w:t>
        </w:r>
      </w:ins>
    </w:p>
    <w:p w14:paraId="01D7460B" w14:textId="77777777" w:rsidR="00B50A8A" w:rsidRPr="001A54BB" w:rsidRDefault="00B50A8A" w:rsidP="00162DAE">
      <w:pPr>
        <w:pStyle w:val="ListParagraph"/>
        <w:numPr>
          <w:ilvl w:val="3"/>
          <w:numId w:val="6"/>
        </w:numPr>
        <w:rPr>
          <w:ins w:id="327" w:author="Red Eléctrica" w:date="2023-03-31T13:18:00Z"/>
        </w:rPr>
      </w:pPr>
      <w:ins w:id="328" w:author="Red Eléctrica" w:date="2023-03-31T13:18:00Z">
        <w:r w:rsidRPr="001A54BB">
          <w:t xml:space="preserve">Modo regulación potencia-frecuencia limitado a </w:t>
        </w:r>
        <w:proofErr w:type="spellStart"/>
        <w:r w:rsidRPr="001A54BB">
          <w:t>sobrefrecuencia</w:t>
        </w:r>
        <w:proofErr w:type="spellEnd"/>
        <w:r w:rsidRPr="001A54BB">
          <w:t xml:space="preserve"> (MRPFL-O)</w:t>
        </w:r>
      </w:ins>
    </w:p>
    <w:p w14:paraId="08302489" w14:textId="6963A579" w:rsidR="003F08C8" w:rsidRDefault="00B50A8A" w:rsidP="00B95891">
      <w:ins w:id="329" w:author="Red Eléctrica" w:date="2023-03-31T13:18:00Z">
        <w:r w:rsidRPr="00C61D8A">
          <w:t xml:space="preserve">Los </w:t>
        </w:r>
      </w:ins>
      <w:ins w:id="330" w:author="Red Eléctrica" w:date="2023-10-10T11:57:00Z">
        <w:r w:rsidR="00D96B52">
          <w:t>MGE</w:t>
        </w:r>
      </w:ins>
      <w:ins w:id="331" w:author="Red Eléctrica" w:date="2023-03-31T13:18:00Z">
        <w:r w:rsidRPr="00C61D8A">
          <w:t xml:space="preserve"> y </w:t>
        </w:r>
      </w:ins>
      <w:ins w:id="332" w:author="Red Eléctrica" w:date="2023-10-10T11:57:00Z">
        <w:r w:rsidR="00D96B52">
          <w:t xml:space="preserve">los equipamientos de </w:t>
        </w:r>
      </w:ins>
      <w:ins w:id="333" w:author="Red Eléctrica" w:date="2023-03-31T13:18:00Z">
        <w:r w:rsidRPr="00C61D8A">
          <w:t xml:space="preserve">almacenamiento que dispongan de la capacidad de regulación MRPFL-O </w:t>
        </w:r>
        <w:proofErr w:type="gramStart"/>
        <w:r w:rsidRPr="00C61D8A">
          <w:t>de acuerdo a</w:t>
        </w:r>
        <w:proofErr w:type="gramEnd"/>
        <w:r w:rsidRPr="00C61D8A">
          <w:t xml:space="preserve"> la normativa de aplicación</w:t>
        </w:r>
        <w:r w:rsidRPr="00841BCC">
          <w:t xml:space="preserve">, deberán activar el suministro de reservas de regulación potencia-frecuencia, de acuerdo a los ajustes establecidos por el </w:t>
        </w:r>
        <w:r>
          <w:t>OS</w:t>
        </w:r>
        <w:r w:rsidRPr="00841BCC">
          <w:t>.</w:t>
        </w:r>
      </w:ins>
    </w:p>
    <w:p w14:paraId="65BA1E18" w14:textId="7216FF1F" w:rsidR="00BA7213" w:rsidRDefault="00DA7B48" w:rsidP="00162DAE">
      <w:pPr>
        <w:pStyle w:val="ListParagraph"/>
        <w:numPr>
          <w:ilvl w:val="3"/>
          <w:numId w:val="6"/>
        </w:numPr>
        <w:spacing w:line="250" w:lineRule="auto"/>
        <w:contextualSpacing w:val="0"/>
      </w:pPr>
      <w:del w:id="334" w:author="Red Eléctrica" w:date="2023-03-31T13:18:00Z">
        <w:r w:rsidDel="00B50A8A">
          <w:delText>Planes</w:delText>
        </w:r>
        <w:r w:rsidR="00BA7213" w:rsidDel="00B50A8A">
          <w:delText xml:space="preserve"> </w:delText>
        </w:r>
      </w:del>
      <w:ins w:id="335" w:author="Red Eléctrica" w:date="2023-03-31T13:18:00Z">
        <w:r w:rsidR="00B50A8A">
          <w:t xml:space="preserve">Esquema </w:t>
        </w:r>
      </w:ins>
      <w:r w:rsidR="00BA7213">
        <w:t xml:space="preserve">de desconexión de generación por </w:t>
      </w:r>
      <w:del w:id="336" w:author="Red Eléctrica" w:date="2023-04-20T10:20:00Z">
        <w:r w:rsidDel="000464A7">
          <w:delText>máxima frecuencia</w:delText>
        </w:r>
      </w:del>
      <w:proofErr w:type="spellStart"/>
      <w:ins w:id="337" w:author="Red Eléctrica" w:date="2023-04-20T10:20:00Z">
        <w:r w:rsidR="000464A7">
          <w:t>sobrefrecuencia</w:t>
        </w:r>
      </w:ins>
      <w:proofErr w:type="spellEnd"/>
    </w:p>
    <w:p w14:paraId="6B87938A" w14:textId="2C4FA52A" w:rsidR="00BA7213" w:rsidDel="00CD2FAB" w:rsidRDefault="00BA7213" w:rsidP="00BA7213">
      <w:pPr>
        <w:rPr>
          <w:del w:id="338" w:author="Red Eléctrica" w:date="2023-03-31T13:19:00Z"/>
        </w:rPr>
      </w:pPr>
      <w:del w:id="339" w:author="Red Eléctrica" w:date="2023-03-31T13:19:00Z">
        <w:r w:rsidDel="00CD2FAB">
          <w:delText>El OS establecerá los planes de desconexión de generación necesarios para los casos en los que, por una incidencia muy severa, el equilibrio entre la generación y la demanda del sistema no pueda ser restablecido mediante las acciones de control previstas.</w:delText>
        </w:r>
      </w:del>
    </w:p>
    <w:p w14:paraId="552C00DE" w14:textId="3BE79615" w:rsidR="00E36268" w:rsidRDefault="004777A6" w:rsidP="00C0693A">
      <w:ins w:id="340" w:author="Red Eléctrica" w:date="2023-03-31T13:19:00Z">
        <w:r>
          <w:t xml:space="preserve">El esquema de desconexión de generación por </w:t>
        </w:r>
        <w:proofErr w:type="spellStart"/>
        <w:r>
          <w:t>sobrefrecuencia</w:t>
        </w:r>
      </w:ins>
      <w:proofErr w:type="spellEnd"/>
      <w:del w:id="341" w:author="Red Eléctrica" w:date="2023-03-31T13:19:00Z">
        <w:r w:rsidR="00BA7213" w:rsidDel="004777A6">
          <w:delText>Estos planes</w:delText>
        </w:r>
      </w:del>
      <w:r w:rsidR="00BA7213">
        <w:t xml:space="preserve"> se basará</w:t>
      </w:r>
      <w:del w:id="342" w:author="Red Eléctrica" w:date="2023-03-31T13:19:00Z">
        <w:r w:rsidR="00BA7213" w:rsidDel="004777A6">
          <w:delText>n</w:delText>
        </w:r>
      </w:del>
      <w:r w:rsidR="00BA7213">
        <w:t xml:space="preserve"> en la actuación de un sistema automático de desconexión escalonada de generación por </w:t>
      </w:r>
      <w:del w:id="343" w:author="Red Eléctrica" w:date="2023-03-31T13:20:00Z">
        <w:r w:rsidR="00BA7213" w:rsidDel="004777A6">
          <w:delText>máxima frecuencia</w:delText>
        </w:r>
      </w:del>
      <w:proofErr w:type="spellStart"/>
      <w:ins w:id="344" w:author="Red Eléctrica" w:date="2023-03-31T13:20:00Z">
        <w:r>
          <w:t>sobrefrecuencia</w:t>
        </w:r>
      </w:ins>
      <w:proofErr w:type="spellEnd"/>
      <w:r w:rsidR="00BA7213">
        <w:t>, para conseguir una desconexión controlada de la generación que permita recuperar el equilibrio entre generación y demanda.</w:t>
      </w:r>
      <w:ins w:id="345" w:author="Red Eléctrica" w:date="2023-03-31T13:20:00Z">
        <w:r w:rsidR="000F3601">
          <w:t xml:space="preserve"> Los escalones de desconexión de generación se establecerán en el rango de 50</w:t>
        </w:r>
      </w:ins>
      <w:ins w:id="346" w:author="Red Eléctrica" w:date="2023-04-26T12:10:00Z">
        <w:r w:rsidR="006F5C0F">
          <w:t>,</w:t>
        </w:r>
      </w:ins>
      <w:ins w:id="347" w:author="Red Eléctrica" w:date="2023-03-31T13:20:00Z">
        <w:r w:rsidR="000F3601">
          <w:t>5 y 51 Hz.</w:t>
        </w:r>
      </w:ins>
    </w:p>
    <w:p w14:paraId="46158B72" w14:textId="0C8CBEE9" w:rsidR="00BA7213" w:rsidDel="000F3601" w:rsidRDefault="00BA7213" w:rsidP="00C0693A">
      <w:pPr>
        <w:rPr>
          <w:del w:id="348" w:author="Red Eléctrica" w:date="2023-03-31T13:20:00Z"/>
        </w:rPr>
      </w:pPr>
      <w:del w:id="349" w:author="Red Eléctrica" w:date="2023-03-31T13:20:00Z">
        <w:r w:rsidDel="000F3601">
          <w:delText>Con el fin de recuperar la controlabilidad del sistema y la predictibilidad de su comportamiento en una situación en la que está fuera de su punto de equilibrio se realizará la desconexión de la generación no gestionable de instalaciones de potencia instalada igual o mayor de 10 MW de acuerdo con los siguientes escalones, sin ningún tipo de temporización:</w:delText>
        </w:r>
      </w:del>
    </w:p>
    <w:p w14:paraId="43937393" w14:textId="12AA1EA7" w:rsidR="00BA7213" w:rsidDel="000F3601" w:rsidRDefault="00BA7213" w:rsidP="00BA7213">
      <w:pPr>
        <w:ind w:firstLine="679"/>
        <w:rPr>
          <w:del w:id="350" w:author="Red Eléctrica" w:date="2023-03-31T13:20:00Z"/>
        </w:rPr>
      </w:pPr>
      <w:del w:id="351" w:author="Red Eléctrica" w:date="2023-03-31T13:20:00Z">
        <w:r w:rsidDel="000F3601">
          <w:delText>50.5 Hz: 5% de las instalaciones de generación no gestionable.</w:delText>
        </w:r>
      </w:del>
    </w:p>
    <w:p w14:paraId="0AC59C1B" w14:textId="49B6B110" w:rsidR="00BA7213" w:rsidDel="000F3601" w:rsidRDefault="00BA7213" w:rsidP="00BA7213">
      <w:pPr>
        <w:ind w:firstLine="679"/>
        <w:rPr>
          <w:del w:id="352" w:author="Red Eléctrica" w:date="2023-03-31T13:20:00Z"/>
        </w:rPr>
      </w:pPr>
      <w:del w:id="353" w:author="Red Eléctrica" w:date="2023-03-31T13:20:00Z">
        <w:r w:rsidDel="000F3601">
          <w:delText>50.6 Hz: 10% de las instalaciones de generación no gestionable.</w:delText>
        </w:r>
      </w:del>
    </w:p>
    <w:p w14:paraId="5A027925" w14:textId="00EE8DF3" w:rsidR="00BA7213" w:rsidDel="000F3601" w:rsidRDefault="00BA7213" w:rsidP="00BA7213">
      <w:pPr>
        <w:ind w:firstLine="679"/>
        <w:rPr>
          <w:del w:id="354" w:author="Red Eléctrica" w:date="2023-03-31T13:20:00Z"/>
        </w:rPr>
      </w:pPr>
      <w:del w:id="355" w:author="Red Eléctrica" w:date="2023-03-31T13:20:00Z">
        <w:r w:rsidDel="000F3601">
          <w:delText>50.7 Hz: 15% de las instalaciones de generación no gestionable.</w:delText>
        </w:r>
      </w:del>
    </w:p>
    <w:p w14:paraId="2BEE6945" w14:textId="54307636" w:rsidR="00BA7213" w:rsidDel="000F3601" w:rsidRDefault="00BA7213" w:rsidP="00BA7213">
      <w:pPr>
        <w:ind w:firstLine="679"/>
        <w:rPr>
          <w:del w:id="356" w:author="Red Eléctrica" w:date="2023-03-31T13:20:00Z"/>
        </w:rPr>
      </w:pPr>
      <w:del w:id="357" w:author="Red Eléctrica" w:date="2023-03-31T13:20:00Z">
        <w:r w:rsidDel="000F3601">
          <w:delText>50.8 Hz: 20% de las instalaciones de generación no gestionable.</w:delText>
        </w:r>
      </w:del>
    </w:p>
    <w:p w14:paraId="744933F6" w14:textId="7C1185FD" w:rsidR="00BA7213" w:rsidDel="000F3601" w:rsidRDefault="00BA7213" w:rsidP="00BA7213">
      <w:pPr>
        <w:ind w:firstLine="679"/>
        <w:rPr>
          <w:del w:id="358" w:author="Red Eléctrica" w:date="2023-03-31T13:20:00Z"/>
        </w:rPr>
      </w:pPr>
      <w:del w:id="359" w:author="Red Eléctrica" w:date="2023-03-31T13:20:00Z">
        <w:r w:rsidDel="000F3601">
          <w:delText>50.9 Hz: 25% de las instalaciones de generación no gestionable.</w:delText>
        </w:r>
      </w:del>
    </w:p>
    <w:p w14:paraId="375B518A" w14:textId="1E97A907" w:rsidR="00BA7213" w:rsidDel="000F3601" w:rsidRDefault="00BA7213" w:rsidP="00BA7213">
      <w:pPr>
        <w:ind w:firstLine="679"/>
        <w:rPr>
          <w:del w:id="360" w:author="Red Eléctrica" w:date="2023-03-31T13:20:00Z"/>
        </w:rPr>
      </w:pPr>
      <w:del w:id="361" w:author="Red Eléctrica" w:date="2023-03-31T13:20:00Z">
        <w:r w:rsidDel="000F3601">
          <w:delText>51 Hz: 25% de las instalaciones de generación no gestionable.</w:delText>
        </w:r>
      </w:del>
    </w:p>
    <w:p w14:paraId="4553E7A2" w14:textId="0CC9C97A" w:rsidR="00BA7213" w:rsidDel="000F3601" w:rsidRDefault="00BA7213" w:rsidP="00BA7213">
      <w:pPr>
        <w:rPr>
          <w:del w:id="362" w:author="Red Eléctrica" w:date="2023-03-31T13:20:00Z"/>
        </w:rPr>
      </w:pPr>
      <w:del w:id="363" w:author="Red Eléctrica" w:date="2023-03-31T13:20:00Z">
        <w:r w:rsidDel="000F3601">
          <w:delText>El OS determinará las instalaciones que deben desconectar en cada escalón.</w:delText>
        </w:r>
      </w:del>
    </w:p>
    <w:p w14:paraId="098DC564" w14:textId="77777777" w:rsidR="00025692" w:rsidRDefault="00025692" w:rsidP="00025692">
      <w:pPr>
        <w:rPr>
          <w:ins w:id="364" w:author="Red Eléctrica" w:date="2023-03-31T13:21:00Z"/>
        </w:rPr>
      </w:pPr>
      <w:ins w:id="365" w:author="Red Eléctrica" w:date="2023-03-31T13:21:00Z">
        <w:r w:rsidRPr="00721E6F">
          <w:t xml:space="preserve">Los </w:t>
        </w:r>
        <w:r w:rsidRPr="00961626">
          <w:t>módulos de generación de electricidad síncronos</w:t>
        </w:r>
        <w:r>
          <w:t xml:space="preserve"> (</w:t>
        </w:r>
        <w:r w:rsidRPr="00721E6F">
          <w:t>MGES</w:t>
        </w:r>
        <w:r>
          <w:t>)</w:t>
        </w:r>
        <w:r w:rsidRPr="00721E6F">
          <w:t xml:space="preserve"> cuya potencia instalada sea menor a 50 MW y los </w:t>
        </w:r>
        <w:r>
          <w:t>módulos de parque eléctrico (</w:t>
        </w:r>
        <w:r w:rsidRPr="00721E6F">
          <w:t>MPE</w:t>
        </w:r>
        <w:r>
          <w:t>)</w:t>
        </w:r>
        <w:r w:rsidRPr="00721E6F">
          <w:t xml:space="preserve"> formarán parte del esquema de desconexión de generación, siempre </w:t>
        </w:r>
        <w:r w:rsidRPr="003B2B18">
          <w:t>y cuando no dispongan de control MRPFL-O</w:t>
        </w:r>
        <w:r w:rsidRPr="00721E6F">
          <w:t xml:space="preserve"> </w:t>
        </w:r>
        <w:proofErr w:type="gramStart"/>
        <w:r w:rsidRPr="00721E6F">
          <w:t>de acuerdo a</w:t>
        </w:r>
        <w:proofErr w:type="gramEnd"/>
        <w:r w:rsidRPr="00721E6F">
          <w:t xml:space="preserve"> la normativa de aplicación</w:t>
        </w:r>
        <w:r>
          <w:t xml:space="preserve">. La desconexión se efectuará </w:t>
        </w:r>
        <w:r w:rsidRPr="00B9121A">
          <w:t>sin ningún tipo de temporización</w:t>
        </w:r>
        <w:r>
          <w:t xml:space="preserve"> salvo que se indique lo contrario según los siguientes criterios: </w:t>
        </w:r>
      </w:ins>
    </w:p>
    <w:p w14:paraId="1EDA34BE" w14:textId="77777777" w:rsidR="00025692" w:rsidRDefault="00025692" w:rsidP="00025692">
      <w:pPr>
        <w:ind w:left="708" w:firstLine="0"/>
        <w:rPr>
          <w:ins w:id="366" w:author="Red Eléctrica" w:date="2023-03-31T13:21:00Z"/>
        </w:rPr>
      </w:pPr>
      <w:ins w:id="367" w:author="Red Eléctrica" w:date="2023-03-31T13:21:00Z">
        <w:r>
          <w:t>Para los MPE de potencia instalada igual o mayor a 10 MW, el OS comunicará el ajuste de frecuencia que tendrán que implementar.</w:t>
        </w:r>
      </w:ins>
    </w:p>
    <w:p w14:paraId="34262555" w14:textId="77777777" w:rsidR="00025692" w:rsidRDefault="00025692" w:rsidP="00025692">
      <w:pPr>
        <w:ind w:left="708" w:firstLine="0"/>
        <w:rPr>
          <w:ins w:id="368" w:author="Red Eléctrica" w:date="2023-03-31T13:21:00Z"/>
        </w:rPr>
      </w:pPr>
      <w:ins w:id="369" w:author="Red Eléctrica" w:date="2023-03-31T13:21:00Z">
        <w:r>
          <w:t xml:space="preserve">Los MPE de potencia instalada menor a 10 MW, desconectarán cuando la frecuencia alcance los 51 Hz con una temporización de 200 ms. </w:t>
        </w:r>
      </w:ins>
    </w:p>
    <w:p w14:paraId="3672EC38" w14:textId="77777777" w:rsidR="00025692" w:rsidRDefault="00025692" w:rsidP="00025692">
      <w:pPr>
        <w:ind w:left="708" w:firstLine="0"/>
        <w:rPr>
          <w:ins w:id="370" w:author="Red Eléctrica" w:date="2023-03-31T13:21:00Z"/>
        </w:rPr>
      </w:pPr>
      <w:ins w:id="371" w:author="Red Eléctrica" w:date="2023-03-31T13:21:00Z">
        <w:r>
          <w:t xml:space="preserve">Los MGES, </w:t>
        </w:r>
        <w:r w:rsidRPr="0014793A">
          <w:t xml:space="preserve">cuya potencia instalada </w:t>
        </w:r>
        <w:r>
          <w:t>sea menor a</w:t>
        </w:r>
        <w:r w:rsidRPr="0014793A">
          <w:t xml:space="preserve"> 50 MW</w:t>
        </w:r>
        <w:r>
          <w:t>, desconectarán cuando la frecuencia alcance los 51 Hz.</w:t>
        </w:r>
      </w:ins>
    </w:p>
    <w:p w14:paraId="125EC860" w14:textId="6F78F70F" w:rsidR="00BA7213" w:rsidRDefault="00BA7213" w:rsidP="00AE0B35">
      <w:pPr>
        <w:ind w:left="708" w:firstLine="0"/>
      </w:pPr>
      <w:bookmarkStart w:id="372" w:name="_Hlk137812603"/>
      <w:r>
        <w:t>En ningún caso</w:t>
      </w:r>
      <w:ins w:id="373" w:author="Red Eléctrica" w:date="2023-03-31T13:21:00Z">
        <w:r w:rsidR="00025692">
          <w:t>,</w:t>
        </w:r>
      </w:ins>
      <w:r>
        <w:t xml:space="preserve"> </w:t>
      </w:r>
      <w:del w:id="374" w:author="Red Eléctrica" w:date="2023-03-31T13:21:00Z">
        <w:r w:rsidDel="00025692">
          <w:delText xml:space="preserve">estas </w:delText>
        </w:r>
      </w:del>
      <w:ins w:id="375" w:author="Red Eléctrica" w:date="2023-03-31T13:21:00Z">
        <w:r w:rsidR="00025692">
          <w:t xml:space="preserve">las </w:t>
        </w:r>
      </w:ins>
      <w:r>
        <w:t xml:space="preserve">instalaciones de generación </w:t>
      </w:r>
      <w:ins w:id="376" w:author="Red Eléctrica" w:date="2023-08-30T11:04:00Z">
        <w:r w:rsidR="00FB5136">
          <w:t xml:space="preserve">con obligación de </w:t>
        </w:r>
      </w:ins>
      <w:ins w:id="377" w:author="Red Eléctrica" w:date="2023-03-31T13:21:00Z">
        <w:r w:rsidR="00F2693A">
          <w:t>adscri</w:t>
        </w:r>
      </w:ins>
      <w:ins w:id="378" w:author="Red Eléctrica" w:date="2023-08-30T11:04:00Z">
        <w:r w:rsidR="0009489B">
          <w:t>pción</w:t>
        </w:r>
      </w:ins>
      <w:ins w:id="379" w:author="Red Eléctrica" w:date="2023-03-31T13:21:00Z">
        <w:r w:rsidR="00F2693A">
          <w:t xml:space="preserve"> a un </w:t>
        </w:r>
      </w:ins>
      <w:ins w:id="380" w:author="Red Eléctrica" w:date="2023-10-05T12:25:00Z">
        <w:r w:rsidR="00C9237D">
          <w:t>c</w:t>
        </w:r>
      </w:ins>
      <w:ins w:id="381" w:author="Red Eléctrica" w:date="2023-03-31T13:21:00Z">
        <w:r w:rsidR="00F2693A">
          <w:t xml:space="preserve">entro de </w:t>
        </w:r>
      </w:ins>
      <w:ins w:id="382" w:author="Red Eléctrica" w:date="2023-10-05T12:25:00Z">
        <w:r w:rsidR="00C9237D">
          <w:t>c</w:t>
        </w:r>
      </w:ins>
      <w:ins w:id="383" w:author="Red Eléctrica" w:date="2023-03-31T13:21:00Z">
        <w:r w:rsidR="00F2693A">
          <w:t xml:space="preserve">ontrol </w:t>
        </w:r>
      </w:ins>
      <w:r>
        <w:t xml:space="preserve">se reconectarán de forma automática. Su reconexión se realizará siguiendo las instrucciones recibidas del OS a través de sus </w:t>
      </w:r>
      <w:ins w:id="384" w:author="Red Eléctrica" w:date="2023-10-05T12:24:00Z">
        <w:r w:rsidR="003F37E2">
          <w:t>c</w:t>
        </w:r>
      </w:ins>
      <w:del w:id="385" w:author="Red Eléctrica" w:date="2023-10-05T12:24:00Z">
        <w:r w:rsidDel="003F37E2">
          <w:delText>C</w:delText>
        </w:r>
      </w:del>
      <w:r>
        <w:t xml:space="preserve">entros de </w:t>
      </w:r>
      <w:ins w:id="386" w:author="Red Eléctrica" w:date="2023-10-05T12:24:00Z">
        <w:r w:rsidR="003F37E2">
          <w:t>c</w:t>
        </w:r>
      </w:ins>
      <w:del w:id="387" w:author="Red Eléctrica" w:date="2023-10-05T12:24:00Z">
        <w:r w:rsidDel="003F37E2">
          <w:delText>C</w:delText>
        </w:r>
      </w:del>
      <w:r>
        <w:t>ontrol.</w:t>
      </w:r>
    </w:p>
    <w:bookmarkEnd w:id="372"/>
    <w:p w14:paraId="44FFA912" w14:textId="77BC1B9B" w:rsidR="00BA7213" w:rsidRDefault="00BA7213" w:rsidP="00AE0B35">
      <w:pPr>
        <w:ind w:left="708" w:firstLine="0"/>
      </w:pPr>
      <w:del w:id="388" w:author="Red Eléctrica" w:date="2023-03-31T13:21:00Z">
        <w:r w:rsidDel="00F2693A">
          <w:delText>Todas las instalaciones de generación no gestionable de potencia instalada menor de 10 MW desconectarán con 51 Hz y una temporización de 200 ms. Su</w:delText>
        </w:r>
      </w:del>
      <w:ins w:id="389" w:author="Red Eléctrica" w:date="2023-03-31T13:21:00Z">
        <w:r w:rsidR="00F2693A">
          <w:t>La</w:t>
        </w:r>
      </w:ins>
      <w:r>
        <w:t xml:space="preserve"> reconexión </w:t>
      </w:r>
      <w:ins w:id="390" w:author="Red Eléctrica" w:date="2023-03-31T13:22:00Z">
        <w:r w:rsidR="00C318BB">
          <w:t xml:space="preserve">de las instalaciones </w:t>
        </w:r>
      </w:ins>
      <w:ins w:id="391" w:author="Red Eléctrica" w:date="2023-08-30T11:04:00Z">
        <w:r w:rsidR="0009489B">
          <w:t xml:space="preserve">sin obligación de </w:t>
        </w:r>
      </w:ins>
      <w:ins w:id="392" w:author="Red Eléctrica" w:date="2023-03-31T13:22:00Z">
        <w:r w:rsidR="00C318BB">
          <w:t>adscri</w:t>
        </w:r>
      </w:ins>
      <w:ins w:id="393" w:author="Red Eléctrica" w:date="2023-08-30T11:04:00Z">
        <w:r w:rsidR="0009489B">
          <w:t>pción</w:t>
        </w:r>
      </w:ins>
      <w:ins w:id="394" w:author="Red Eléctrica" w:date="2023-03-31T13:22:00Z">
        <w:r w:rsidR="00C318BB">
          <w:t xml:space="preserve"> a un </w:t>
        </w:r>
      </w:ins>
      <w:ins w:id="395" w:author="Red Eléctrica" w:date="2023-10-05T12:26:00Z">
        <w:r w:rsidR="00411432">
          <w:t>c</w:t>
        </w:r>
      </w:ins>
      <w:ins w:id="396" w:author="Red Eléctrica" w:date="2023-03-31T13:22:00Z">
        <w:r w:rsidR="00C318BB">
          <w:t xml:space="preserve">entro de </w:t>
        </w:r>
      </w:ins>
      <w:ins w:id="397" w:author="Red Eléctrica" w:date="2023-10-05T12:26:00Z">
        <w:r w:rsidR="00411432">
          <w:t>c</w:t>
        </w:r>
      </w:ins>
      <w:ins w:id="398" w:author="Red Eléctrica" w:date="2023-03-31T13:22:00Z">
        <w:r w:rsidR="00C318BB">
          <w:t xml:space="preserve">ontrol </w:t>
        </w:r>
      </w:ins>
      <w:r>
        <w:t xml:space="preserve">sólo se realizará cuando la frecuencia </w:t>
      </w:r>
      <w:ins w:id="399" w:author="Red Eléctrica" w:date="2023-03-31T13:22:00Z">
        <w:r w:rsidR="00B10F94" w:rsidRPr="00D337FC">
          <w:t>esté por debajo de 50,05 Hz durante, al menos, 1 minuto</w:t>
        </w:r>
        <w:r w:rsidR="00B10F94">
          <w:t>.</w:t>
        </w:r>
      </w:ins>
      <w:del w:id="400" w:author="Red Eléctrica" w:date="2023-03-31T13:22:00Z">
        <w:r w:rsidDel="00B10F94">
          <w:delText>alcance un valor menor o igual a 50 Hz.</w:delText>
        </w:r>
      </w:del>
    </w:p>
    <w:p w14:paraId="01B20BCB" w14:textId="4C1F87F0" w:rsidR="009D69C1" w:rsidRDefault="00823CBD" w:rsidP="009A5979">
      <w:pPr>
        <w:rPr>
          <w:ins w:id="401" w:author="Red Eléctrica" w:date="2023-04-25T15:16:00Z"/>
        </w:rPr>
      </w:pPr>
      <w:ins w:id="402" w:author="Red Eléctrica" w:date="2023-03-31T13:22:00Z">
        <w:r>
          <w:t xml:space="preserve">El resto </w:t>
        </w:r>
      </w:ins>
      <w:ins w:id="403" w:author="Red Eléctrica" w:date="2023-03-31T13:23:00Z">
        <w:r>
          <w:t xml:space="preserve">de </w:t>
        </w:r>
      </w:ins>
      <w:del w:id="404" w:author="Red Eléctrica" w:date="2023-03-31T13:23:00Z">
        <w:r w:rsidR="00BA7213" w:rsidDel="00823CBD">
          <w:delText xml:space="preserve">Las </w:delText>
        </w:r>
      </w:del>
      <w:r w:rsidR="00BA7213">
        <w:t>instalaciones de generación</w:t>
      </w:r>
      <w:ins w:id="405" w:author="Red Eléctrica" w:date="2023-08-30T10:45:00Z">
        <w:r w:rsidR="00BA7213">
          <w:t xml:space="preserve"> </w:t>
        </w:r>
        <w:r w:rsidR="006E6C61">
          <w:t>que no part</w:t>
        </w:r>
        <w:r w:rsidR="003B3B1B">
          <w:t>icipan en el esquema de desconexión de generación</w:t>
        </w:r>
      </w:ins>
      <w:r w:rsidR="00BA7213">
        <w:t xml:space="preserve"> </w:t>
      </w:r>
      <w:ins w:id="406" w:author="Red Eléctrica" w:date="2023-08-30T10:46:00Z">
        <w:r w:rsidR="00A56B94">
          <w:t xml:space="preserve">por </w:t>
        </w:r>
        <w:proofErr w:type="spellStart"/>
        <w:r w:rsidR="00A56B94">
          <w:t>sobrefrecuencia</w:t>
        </w:r>
        <w:proofErr w:type="spellEnd"/>
        <w:r w:rsidR="00A56B94">
          <w:t xml:space="preserve"> </w:t>
        </w:r>
      </w:ins>
      <w:del w:id="407" w:author="Red Eléctrica" w:date="2023-03-31T13:23:00Z">
        <w:r w:rsidR="00BA7213" w:rsidDel="00823CBD">
          <w:delText xml:space="preserve">de régimen especial gestionable deberán desconectar cuando la frecuencia supera el valor de 51 Hz, y las instalaciones de producción de régimen ordinario </w:delText>
        </w:r>
      </w:del>
      <w:r w:rsidR="00BA7213">
        <w:t>no desconectarán mientras la frecuencia no supere los 51,5 Hz.</w:t>
      </w:r>
      <w:ins w:id="408" w:author="Red Eléctrica" w:date="2023-10-05T12:19:00Z">
        <w:r w:rsidR="001E2DF9">
          <w:t xml:space="preserve"> La reconexión de estas instalaciones </w:t>
        </w:r>
      </w:ins>
      <w:ins w:id="409" w:author="Red Eléctrica" w:date="2023-10-05T12:20:00Z">
        <w:r w:rsidR="00AF19F9">
          <w:t xml:space="preserve">por la actuación de </w:t>
        </w:r>
      </w:ins>
      <w:ins w:id="410" w:author="Red Eléctrica" w:date="2023-10-05T12:37:00Z">
        <w:r w:rsidR="00F356C9">
          <w:t xml:space="preserve">sus </w:t>
        </w:r>
      </w:ins>
      <w:ins w:id="411" w:author="Red Eléctrica" w:date="2023-10-05T12:20:00Z">
        <w:r w:rsidR="00AF19F9">
          <w:t xml:space="preserve">protecciones de </w:t>
        </w:r>
        <w:proofErr w:type="spellStart"/>
        <w:r w:rsidR="00AF19F9">
          <w:t>sobrefrecuencia</w:t>
        </w:r>
      </w:ins>
      <w:proofErr w:type="spellEnd"/>
      <w:ins w:id="412" w:author="Red Eléctrica" w:date="2023-10-05T12:19:00Z">
        <w:r w:rsidR="001E2DF9">
          <w:t xml:space="preserve"> se realizará siguiendo las instrucciones recibidas del OS a través de sus centros de </w:t>
        </w:r>
      </w:ins>
      <w:ins w:id="413" w:author="Red Eléctrica" w:date="2023-10-05T12:20:00Z">
        <w:r w:rsidR="001E2DF9">
          <w:t>c</w:t>
        </w:r>
      </w:ins>
      <w:ins w:id="414" w:author="Red Eléctrica" w:date="2023-10-05T12:19:00Z">
        <w:r w:rsidR="001E2DF9">
          <w:t>ontrol</w:t>
        </w:r>
      </w:ins>
      <w:ins w:id="415" w:author="Red Eléctrica" w:date="2023-10-05T12:20:00Z">
        <w:r w:rsidR="001E2DF9">
          <w:t xml:space="preserve"> de generación y demanda</w:t>
        </w:r>
      </w:ins>
      <w:ins w:id="416" w:author="Red Eléctrica" w:date="2023-10-05T12:19:00Z">
        <w:r w:rsidR="001E2DF9">
          <w:t>.</w:t>
        </w:r>
      </w:ins>
    </w:p>
    <w:p w14:paraId="26F74339" w14:textId="77777777" w:rsidR="00617865" w:rsidRDefault="00617865" w:rsidP="00162DAE">
      <w:pPr>
        <w:pStyle w:val="Heading2"/>
        <w:numPr>
          <w:ilvl w:val="1"/>
          <w:numId w:val="6"/>
        </w:numPr>
        <w:rPr>
          <w:ins w:id="417" w:author="Red Eléctrica" w:date="2023-03-31T13:23:00Z"/>
        </w:rPr>
      </w:pPr>
      <w:ins w:id="418" w:author="Red Eléctrica" w:date="2023-03-31T13:23:00Z">
        <w:r>
          <w:t xml:space="preserve">Medidas específicas de la operación </w:t>
        </w:r>
      </w:ins>
    </w:p>
    <w:p w14:paraId="5A9F2910" w14:textId="62A4A120" w:rsidR="00617865" w:rsidDel="00EB620B" w:rsidRDefault="00617865" w:rsidP="009A5979">
      <w:pPr>
        <w:rPr>
          <w:del w:id="419" w:author="Red Eléctrica" w:date="2023-03-31T13:23:00Z"/>
        </w:rPr>
      </w:pPr>
      <w:ins w:id="420" w:author="Red Eléctrica" w:date="2023-03-31T13:23:00Z">
        <w:r>
          <w:t>Además de los esquemas automáticos de protección, el OS establecerá medidas y procedimientos específicos ya recogidos en otros P</w:t>
        </w:r>
      </w:ins>
      <w:ins w:id="421" w:author="Red Eléctrica" w:date="2023-04-24T09:09:00Z">
        <w:r w:rsidR="000E08A0">
          <w:t>.</w:t>
        </w:r>
      </w:ins>
      <w:ins w:id="422" w:author="Red Eléctrica" w:date="2023-03-31T13:23:00Z">
        <w:r>
          <w:t>O</w:t>
        </w:r>
      </w:ins>
      <w:ins w:id="423" w:author="Red Eléctrica" w:date="2023-04-24T09:09:00Z">
        <w:r w:rsidR="000E08A0">
          <w:t>.</w:t>
        </w:r>
      </w:ins>
      <w:ins w:id="424" w:author="Red Eléctrica" w:date="2023-03-31T13:23:00Z">
        <w:r>
          <w:t xml:space="preserve"> para gestionar los desvíos de frecuencia, tensión y flujos de energía, </w:t>
        </w:r>
        <w:r w:rsidRPr="00FC327F">
          <w:t>con el objetivo de minimizar el alcance y la extensión de los incidentes</w:t>
        </w:r>
        <w:r>
          <w:t>. Entre estas medidas el OS podrá hacer uso de los redespachos de generación</w:t>
        </w:r>
      </w:ins>
      <w:ins w:id="425" w:author="Red Eléctrica" w:date="2023-04-04T12:17:00Z">
        <w:r w:rsidR="009829CE">
          <w:t xml:space="preserve"> y</w:t>
        </w:r>
      </w:ins>
      <w:ins w:id="426" w:author="Red Eléctrica" w:date="2023-03-31T13:23:00Z">
        <w:r>
          <w:t xml:space="preserve"> la modificación o anulación de los programas de intercambios internacionales</w:t>
        </w:r>
      </w:ins>
      <w:ins w:id="427" w:author="Red Eléctrica" w:date="2023-04-04T14:11:00Z">
        <w:r w:rsidR="005D1C0E" w:rsidRPr="00FC05AC">
          <w:t>.</w:t>
        </w:r>
      </w:ins>
      <w:ins w:id="428" w:author="Red Eléctrica" w:date="2023-03-31T13:23:00Z">
        <w:r>
          <w:t xml:space="preserve"> </w:t>
        </w:r>
      </w:ins>
    </w:p>
    <w:p w14:paraId="02E7DAC7" w14:textId="77777777" w:rsidR="00EB620B" w:rsidRPr="00A0576B" w:rsidRDefault="00EB620B" w:rsidP="009A5979">
      <w:pPr>
        <w:rPr>
          <w:ins w:id="429" w:author="Red Eléctrica" w:date="2023-04-25T15:17:00Z"/>
        </w:rPr>
      </w:pPr>
    </w:p>
    <w:p w14:paraId="071BA79D" w14:textId="109B697B" w:rsidR="00C707E0" w:rsidRDefault="00BA7213" w:rsidP="00415A58">
      <w:pPr>
        <w:pStyle w:val="Heading1"/>
      </w:pPr>
      <w:r>
        <w:t>Planes de reposición del servicio</w:t>
      </w:r>
    </w:p>
    <w:p w14:paraId="068ECDE0" w14:textId="0BDB158C" w:rsidR="00BA7213" w:rsidRPr="00BA7213" w:rsidRDefault="00705CE8" w:rsidP="00705CE8">
      <w:r>
        <w:t xml:space="preserve">Los </w:t>
      </w:r>
      <w:del w:id="430" w:author="Red Eléctrica" w:date="2023-04-25T13:13:00Z">
        <w:r w:rsidDel="00BB68B9">
          <w:delText>P</w:delText>
        </w:r>
      </w:del>
      <w:ins w:id="431" w:author="Red Eléctrica" w:date="2023-04-25T13:13:00Z">
        <w:r w:rsidR="00BB68B9">
          <w:t>p</w:t>
        </w:r>
      </w:ins>
      <w:r>
        <w:t>lanes de reposición tienen como objetivo devolver el sistema eléctrico al estado normal de operación tras incidentes severos que hayan provocado cortes de mercado.</w:t>
      </w:r>
    </w:p>
    <w:p w14:paraId="1B56D7B8" w14:textId="3DB899E2" w:rsidR="00705CE8" w:rsidRDefault="00705CE8" w:rsidP="00705CE8">
      <w:r>
        <w:t>Estos planes sistematizarán las actuaciones que deberán realizar los diferentes centros de control y el personal de operación local en las subestaciones en el caso de un incidente generalizado.</w:t>
      </w:r>
    </w:p>
    <w:p w14:paraId="264376F6" w14:textId="28651C2D" w:rsidR="00705CE8" w:rsidRDefault="00705CE8" w:rsidP="00705CE8">
      <w:r>
        <w:t xml:space="preserve">El OS desarrollará y mantendrá actualizados los </w:t>
      </w:r>
      <w:del w:id="432" w:author="Red Eléctrica" w:date="2023-04-25T13:14:00Z">
        <w:r w:rsidDel="00BB68B9">
          <w:delText>P</w:delText>
        </w:r>
      </w:del>
      <w:ins w:id="433" w:author="Red Eléctrica" w:date="2023-04-25T13:14:00Z">
        <w:r w:rsidR="00BB68B9">
          <w:t>p</w:t>
        </w:r>
      </w:ins>
      <w:r>
        <w:t xml:space="preserve">lanes de </w:t>
      </w:r>
      <w:del w:id="434" w:author="Red Eléctrica" w:date="2023-04-25T13:14:00Z">
        <w:r w:rsidDel="00BB68B9">
          <w:delText>R</w:delText>
        </w:r>
      </w:del>
      <w:ins w:id="435" w:author="Red Eléctrica" w:date="2023-04-25T13:14:00Z">
        <w:r w:rsidR="00BB68B9">
          <w:t>r</w:t>
        </w:r>
      </w:ins>
      <w:r>
        <w:t>eposición del sistema eléctrico, que deberán ser conocidos y aplicados, en su caso, por los operadores de los centros de control implicados. Asimismo, el OS será responsable de la coordinación de los simulacros de reposición del servicio que tengan lugar.</w:t>
      </w:r>
    </w:p>
    <w:p w14:paraId="70D259A8" w14:textId="2068AD90" w:rsidR="00C707E0" w:rsidRDefault="00705CE8" w:rsidP="00705CE8">
      <w:r>
        <w:t xml:space="preserve">En el caso de producirse un incidente zonal o </w:t>
      </w:r>
      <w:ins w:id="436" w:author="Red Eléctrica" w:date="2023-04-04T12:18:00Z">
        <w:r w:rsidR="001A4313">
          <w:t>peninsular</w:t>
        </w:r>
      </w:ins>
      <w:del w:id="437" w:author="Red Eléctrica" w:date="2023-04-04T12:18:00Z">
        <w:r w:rsidDel="001A4313">
          <w:delText>naciona</w:delText>
        </w:r>
        <w:r w:rsidDel="007633BE">
          <w:delText>l</w:delText>
        </w:r>
      </w:del>
      <w:r>
        <w:t xml:space="preserve">, los centros de control de los diferentes </w:t>
      </w:r>
      <w:del w:id="438" w:author="Red Eléctrica" w:date="2023-03-31T13:23:00Z">
        <w:r w:rsidDel="00617865">
          <w:delText>productores, distribuidores y transportistas</w:delText>
        </w:r>
      </w:del>
      <w:ins w:id="439" w:author="Red Eléctrica" w:date="2023-03-31T13:23:00Z">
        <w:r w:rsidR="00617865">
          <w:t xml:space="preserve">agentes </w:t>
        </w:r>
      </w:ins>
      <w:ins w:id="440" w:author="Red Eléctrica" w:date="2023-03-31T13:24:00Z">
        <w:r w:rsidR="00617865">
          <w:t>implicados</w:t>
        </w:r>
      </w:ins>
      <w:r>
        <w:t xml:space="preserve"> procederán a efectuar la reposición rápida del servicio, conforme a las indicaciones establecidas en los </w:t>
      </w:r>
      <w:del w:id="441" w:author="Red Eléctrica" w:date="2023-04-25T13:14:00Z">
        <w:r w:rsidDel="00BB68B9">
          <w:delText>P</w:delText>
        </w:r>
      </w:del>
      <w:ins w:id="442" w:author="Red Eléctrica" w:date="2023-04-25T13:14:00Z">
        <w:r w:rsidR="00BB68B9">
          <w:t>p</w:t>
        </w:r>
      </w:ins>
      <w:r>
        <w:t xml:space="preserve">lanes de </w:t>
      </w:r>
      <w:del w:id="443" w:author="Red Eléctrica" w:date="2023-04-25T13:14:00Z">
        <w:r w:rsidDel="00BB68B9">
          <w:delText>R</w:delText>
        </w:r>
      </w:del>
      <w:proofErr w:type="gramStart"/>
      <w:ins w:id="444" w:author="Red Eléctrica" w:date="2023-04-25T13:14:00Z">
        <w:r w:rsidR="00BB68B9">
          <w:t>r</w:t>
        </w:r>
      </w:ins>
      <w:r>
        <w:t>eposición correspondientes</w:t>
      </w:r>
      <w:proofErr w:type="gramEnd"/>
      <w:r>
        <w:t xml:space="preserve"> y bajo la dirección del OS.</w:t>
      </w:r>
    </w:p>
    <w:p w14:paraId="4765A37F" w14:textId="345BF707" w:rsidR="00932C9D" w:rsidRDefault="00932C9D" w:rsidP="00162DAE">
      <w:pPr>
        <w:pStyle w:val="Heading1"/>
        <w:numPr>
          <w:ilvl w:val="0"/>
          <w:numId w:val="6"/>
        </w:numPr>
        <w:rPr>
          <w:ins w:id="445" w:author="Red Eléctrica" w:date="2023-03-31T13:24:00Z"/>
        </w:rPr>
      </w:pPr>
      <w:ins w:id="446" w:author="Red Eléctrica" w:date="2023-03-31T13:24:00Z">
        <w:r>
          <w:t>P</w:t>
        </w:r>
      </w:ins>
      <w:ins w:id="447" w:author="Red Eléctrica" w:date="2023-04-19T12:26:00Z">
        <w:r w:rsidR="00130033">
          <w:t>ru</w:t>
        </w:r>
      </w:ins>
      <w:ins w:id="448" w:author="Red Eléctrica" w:date="2023-03-31T13:24:00Z">
        <w:r>
          <w:t>ebas</w:t>
        </w:r>
      </w:ins>
    </w:p>
    <w:p w14:paraId="213E1C33" w14:textId="7032C859" w:rsidR="00932C9D" w:rsidRDefault="00932C9D" w:rsidP="00932C9D">
      <w:pPr>
        <w:rPr>
          <w:ins w:id="449" w:author="Red Eléctrica" w:date="2023-03-31T13:24:00Z"/>
        </w:rPr>
      </w:pPr>
      <w:ins w:id="450" w:author="Red Eléctrica" w:date="2023-03-31T13:24:00Z">
        <w:r>
          <w:t xml:space="preserve">En el Anexo </w:t>
        </w:r>
      </w:ins>
      <w:ins w:id="451" w:author="Red Eléctrica" w:date="2023-04-19T13:02:00Z">
        <w:r w:rsidR="00150DF9" w:rsidRPr="00F17A0A">
          <w:t>I</w:t>
        </w:r>
      </w:ins>
      <w:ins w:id="452" w:author="Red Eléctrica" w:date="2023-03-31T13:24:00Z">
        <w:r>
          <w:t xml:space="preserve"> se recoge</w:t>
        </w:r>
      </w:ins>
      <w:ins w:id="453" w:author="Red Eléctrica" w:date="2023-04-19T12:26:00Z">
        <w:r w:rsidR="00130033">
          <w:t xml:space="preserve">n las </w:t>
        </w:r>
      </w:ins>
      <w:ins w:id="454" w:author="Red Eléctrica" w:date="2023-03-31T13:24:00Z">
        <w:r>
          <w:t xml:space="preserve">pruebas </w:t>
        </w:r>
      </w:ins>
      <w:ins w:id="455" w:author="Red Eléctrica" w:date="2023-04-19T12:27:00Z">
        <w:r w:rsidR="00736BA1">
          <w:t xml:space="preserve">mínimas </w:t>
        </w:r>
      </w:ins>
      <w:ins w:id="456" w:author="Red Eléctrica" w:date="2023-04-19T13:10:00Z">
        <w:r w:rsidR="00102237">
          <w:t>a</w:t>
        </w:r>
      </w:ins>
      <w:ins w:id="457" w:author="Red Eléctrica" w:date="2023-04-19T12:27:00Z">
        <w:r w:rsidR="00736BA1">
          <w:t xml:space="preserve"> llevar a cabo en</w:t>
        </w:r>
      </w:ins>
      <w:ins w:id="458" w:author="Red Eléctrica" w:date="2023-03-31T13:24:00Z">
        <w:r w:rsidRPr="00F30273">
          <w:t xml:space="preserve"> </w:t>
        </w:r>
      </w:ins>
      <w:ins w:id="459" w:author="Red Eléctrica" w:date="2023-04-19T12:28:00Z">
        <w:r w:rsidR="00736BA1" w:rsidRPr="00736BA1">
          <w:t xml:space="preserve">los relés con función de deslastre de cargas por </w:t>
        </w:r>
        <w:proofErr w:type="spellStart"/>
        <w:r w:rsidR="00736BA1" w:rsidRPr="00736BA1">
          <w:t>subfrecuencia</w:t>
        </w:r>
      </w:ins>
      <w:proofErr w:type="spellEnd"/>
      <w:ins w:id="460" w:author="Red Eléctrica" w:date="2023-04-19T12:29:00Z">
        <w:r w:rsidR="008E2FE5">
          <w:t xml:space="preserve"> y en</w:t>
        </w:r>
      </w:ins>
      <w:ins w:id="461" w:author="Red Eléctrica" w:date="2023-03-31T13:24:00Z">
        <w:r w:rsidRPr="00F30273">
          <w:t xml:space="preserve"> </w:t>
        </w:r>
      </w:ins>
      <w:ins w:id="462" w:author="Red Eléctrica" w:date="2023-04-19T12:29:00Z">
        <w:r w:rsidR="008E2FE5" w:rsidRPr="008E2FE5">
          <w:t>los sistemas de comunicación herramientas y equipos</w:t>
        </w:r>
      </w:ins>
      <w:ins w:id="463" w:author="Red Eléctrica" w:date="2023-03-31T13:24:00Z">
        <w:r w:rsidRPr="00F30273">
          <w:t xml:space="preserve"> </w:t>
        </w:r>
      </w:ins>
      <w:ins w:id="464" w:author="Red Eléctrica" w:date="2023-04-19T12:29:00Z">
        <w:r w:rsidR="008E2FE5">
          <w:t xml:space="preserve">necesarios </w:t>
        </w:r>
      </w:ins>
      <w:ins w:id="465" w:author="Red Eléctrica" w:date="2023-03-31T13:24:00Z">
        <w:r w:rsidRPr="00F30273">
          <w:t xml:space="preserve">en </w:t>
        </w:r>
        <w:r>
          <w:t>los planes</w:t>
        </w:r>
        <w:r w:rsidRPr="00F30273">
          <w:t xml:space="preserve"> de reposición </w:t>
        </w:r>
        <w:r>
          <w:t>para el sistema eléctrico peninsular español, conforme a lo establecido en el Reglamento (UE) 2017/2196.</w:t>
        </w:r>
      </w:ins>
    </w:p>
    <w:p w14:paraId="07F140D5" w14:textId="47A7DEB2" w:rsidR="005A736E" w:rsidRDefault="005A736E">
      <w:pPr>
        <w:spacing w:after="160" w:line="259" w:lineRule="auto"/>
        <w:ind w:left="0" w:firstLine="0"/>
        <w:jc w:val="left"/>
      </w:pPr>
      <w:r>
        <w:br w:type="page"/>
      </w:r>
    </w:p>
    <w:p w14:paraId="26F97BC0" w14:textId="6324181D" w:rsidR="000621A5" w:rsidRDefault="000621A5" w:rsidP="000621A5">
      <w:pPr>
        <w:jc w:val="center"/>
        <w:rPr>
          <w:ins w:id="466" w:author="Red Eléctrica" w:date="2023-04-25T13:39:00Z"/>
          <w:b/>
          <w:bCs/>
        </w:rPr>
      </w:pPr>
      <w:ins w:id="467" w:author="Red Eléctrica" w:date="2023-04-25T13:39:00Z">
        <w:r w:rsidRPr="00F17A0A">
          <w:t>ANEXO I</w:t>
        </w:r>
        <w:r w:rsidRPr="00074087">
          <w:rPr>
            <w:b/>
            <w:bCs/>
          </w:rPr>
          <w:t xml:space="preserve"> </w:t>
        </w:r>
      </w:ins>
    </w:p>
    <w:p w14:paraId="4C0D39E9" w14:textId="62C8953B" w:rsidR="000621A5" w:rsidRPr="00074087" w:rsidRDefault="000621A5" w:rsidP="000621A5">
      <w:pPr>
        <w:jc w:val="center"/>
        <w:rPr>
          <w:ins w:id="468" w:author="Red Eléctrica" w:date="2023-04-25T13:39:00Z"/>
          <w:b/>
          <w:bCs/>
        </w:rPr>
      </w:pPr>
      <w:ins w:id="469" w:author="Red Eléctrica" w:date="2023-04-25T13:39:00Z">
        <w:r>
          <w:rPr>
            <w:b/>
            <w:bCs/>
          </w:rPr>
          <w:t>P</w:t>
        </w:r>
        <w:r w:rsidRPr="00074087">
          <w:rPr>
            <w:b/>
            <w:bCs/>
          </w:rPr>
          <w:t xml:space="preserve">ruebas </w:t>
        </w:r>
        <w:r>
          <w:rPr>
            <w:b/>
            <w:bCs/>
          </w:rPr>
          <w:t>a</w:t>
        </w:r>
        <w:r w:rsidRPr="00074087">
          <w:rPr>
            <w:b/>
            <w:bCs/>
          </w:rPr>
          <w:t xml:space="preserve"> </w:t>
        </w:r>
        <w:r>
          <w:rPr>
            <w:b/>
            <w:bCs/>
          </w:rPr>
          <w:t xml:space="preserve">los relés de deslastre por </w:t>
        </w:r>
        <w:proofErr w:type="spellStart"/>
        <w:r>
          <w:rPr>
            <w:b/>
            <w:bCs/>
          </w:rPr>
          <w:t>subfrecuencia</w:t>
        </w:r>
        <w:proofErr w:type="spellEnd"/>
        <w:r>
          <w:rPr>
            <w:b/>
            <w:bCs/>
          </w:rPr>
          <w:t xml:space="preserve"> y a los </w:t>
        </w:r>
        <w:r w:rsidRPr="009438F1">
          <w:rPr>
            <w:b/>
            <w:bCs/>
          </w:rPr>
          <w:t>sistemas de comunicación</w:t>
        </w:r>
      </w:ins>
      <w:ins w:id="470" w:author="Red Eléctrica" w:date="2023-04-26T12:12:00Z">
        <w:r w:rsidR="00B91D8D">
          <w:rPr>
            <w:b/>
            <w:bCs/>
          </w:rPr>
          <w:t>,</w:t>
        </w:r>
      </w:ins>
      <w:ins w:id="471" w:author="Red Eléctrica" w:date="2023-04-25T13:39:00Z">
        <w:r w:rsidRPr="009438F1">
          <w:rPr>
            <w:b/>
            <w:bCs/>
          </w:rPr>
          <w:t xml:space="preserve"> herramientas y equipos necesarios en los planes de reposición</w:t>
        </w:r>
      </w:ins>
    </w:p>
    <w:p w14:paraId="32736C39" w14:textId="77777777" w:rsidR="000621A5" w:rsidRPr="0097549F" w:rsidRDefault="000621A5" w:rsidP="000621A5">
      <w:pPr>
        <w:pStyle w:val="TextonormalREE"/>
        <w:rPr>
          <w:ins w:id="472" w:author="Red Eléctrica" w:date="2023-04-25T13:39:00Z"/>
        </w:rPr>
      </w:pPr>
    </w:p>
    <w:p w14:paraId="110B929D" w14:textId="77777777" w:rsidR="000621A5" w:rsidRPr="00C351B3" w:rsidRDefault="000621A5" w:rsidP="00162DAE">
      <w:pPr>
        <w:pStyle w:val="Heading1"/>
        <w:numPr>
          <w:ilvl w:val="0"/>
          <w:numId w:val="13"/>
        </w:numPr>
        <w:rPr>
          <w:ins w:id="473" w:author="Red Eléctrica" w:date="2023-04-25T13:39:00Z"/>
        </w:rPr>
      </w:pPr>
      <w:ins w:id="474" w:author="Red Eléctrica" w:date="2023-04-25T13:39:00Z">
        <w:r>
          <w:t>Introducción</w:t>
        </w:r>
      </w:ins>
    </w:p>
    <w:p w14:paraId="04044497" w14:textId="3284A67B" w:rsidR="000621A5" w:rsidRDefault="000621A5" w:rsidP="000621A5">
      <w:pPr>
        <w:rPr>
          <w:ins w:id="475" w:author="Red Eléctrica" w:date="2023-04-25T13:39:00Z"/>
        </w:rPr>
      </w:pPr>
      <w:ins w:id="476" w:author="Red Eléctrica" w:date="2023-04-25T13:39:00Z">
        <w:r>
          <w:t xml:space="preserve">En este anexo se describen las pruebas a los relés de deslastre por </w:t>
        </w:r>
        <w:proofErr w:type="spellStart"/>
        <w:r>
          <w:t>subfrecuencia</w:t>
        </w:r>
        <w:proofErr w:type="spellEnd"/>
        <w:r>
          <w:t xml:space="preserve"> y a los sistemas de comunicación</w:t>
        </w:r>
      </w:ins>
      <w:ins w:id="477" w:author="Red Eléctrica" w:date="2023-04-26T12:13:00Z">
        <w:r w:rsidR="00461789">
          <w:t>,</w:t>
        </w:r>
      </w:ins>
      <w:ins w:id="478" w:author="Red Eléctrica" w:date="2023-04-25T13:39:00Z">
        <w:r>
          <w:t xml:space="preserve"> herramientas y equipos considerados en reposición para el sistema eléctrico peninsular español, de acuerdo con el Reglamento (UE) 2017/2196 de la Comisión de 24 de noviembre de 2017</w:t>
        </w:r>
      </w:ins>
      <w:ins w:id="479" w:author="Red Eléctrica" w:date="2023-04-26T12:14:00Z">
        <w:r w:rsidR="00461789">
          <w:t>,</w:t>
        </w:r>
      </w:ins>
      <w:ins w:id="480" w:author="Red Eléctrica" w:date="2023-04-25T13:39:00Z">
        <w:r>
          <w:t xml:space="preserve"> por el que se establece un código de red relativo a emergencia y reposición del servicio.</w:t>
        </w:r>
      </w:ins>
    </w:p>
    <w:p w14:paraId="32C80722" w14:textId="77777777" w:rsidR="000621A5" w:rsidRDefault="000621A5" w:rsidP="000621A5">
      <w:pPr>
        <w:rPr>
          <w:ins w:id="481" w:author="Red Eléctrica" w:date="2023-04-25T13:39:00Z"/>
        </w:rPr>
      </w:pPr>
      <w:ins w:id="482" w:author="Red Eléctrica" w:date="2023-04-25T13:39:00Z">
        <w:r w:rsidRPr="006246FF">
          <w:t>Las pruebas recogidas en el presente documento no excluyen al resto de trabajos y pruebas necesarios dentro de las gamas de mantenimiento, para garantizar la funcionalidad completa de los equipos atendiendo a las recomendaciones de fabricantes y a otras normativas.</w:t>
        </w:r>
      </w:ins>
    </w:p>
    <w:p w14:paraId="3EC6789F" w14:textId="47BAA22D" w:rsidR="000621A5" w:rsidRPr="00C351B3" w:rsidRDefault="000621A5" w:rsidP="000621A5">
      <w:pPr>
        <w:pStyle w:val="Heading1"/>
        <w:rPr>
          <w:ins w:id="483" w:author="Red Eléctrica" w:date="2023-04-25T13:39:00Z"/>
        </w:rPr>
      </w:pPr>
      <w:ins w:id="484" w:author="Red Eléctrica" w:date="2023-04-25T13:39:00Z">
        <w:r>
          <w:t xml:space="preserve">Definiciones </w:t>
        </w:r>
      </w:ins>
    </w:p>
    <w:p w14:paraId="5F0E3A5C" w14:textId="77777777" w:rsidR="000621A5" w:rsidRDefault="000621A5" w:rsidP="000621A5">
      <w:pPr>
        <w:rPr>
          <w:ins w:id="485" w:author="Red Eléctrica" w:date="2023-04-25T13:39:00Z"/>
        </w:rPr>
      </w:pPr>
      <w:ins w:id="486" w:author="Red Eléctrica" w:date="2023-04-25T13:39:00Z">
        <w:r>
          <w:t xml:space="preserve">En el documento son de aplicación las siguientes definiciones: </w:t>
        </w:r>
      </w:ins>
    </w:p>
    <w:p w14:paraId="3FE1CA04" w14:textId="77777777" w:rsidR="000621A5" w:rsidRDefault="000621A5" w:rsidP="000621A5">
      <w:pPr>
        <w:rPr>
          <w:ins w:id="487" w:author="Red Eléctrica" w:date="2023-04-25T13:39:00Z"/>
        </w:rPr>
      </w:pPr>
      <w:ins w:id="488" w:author="Red Eléctrica" w:date="2023-04-25T13:39:00Z">
        <w:r>
          <w:t xml:space="preserve">Relé digital numérico con función de autosupervisión </w:t>
        </w:r>
        <w:proofErr w:type="spellStart"/>
        <w:r>
          <w:t>telegestionado</w:t>
        </w:r>
        <w:proofErr w:type="spellEnd"/>
        <w:r>
          <w:t>: Relé digital de tecnología numérica con funciones de autosupervisión capaz de detectar anomalías en su hardware y software. Dichas anomalías son enviadas a un centro de control encargado de comunicarlas al personal responsable de las instalaciones.</w:t>
        </w:r>
      </w:ins>
    </w:p>
    <w:p w14:paraId="540FD930" w14:textId="77777777" w:rsidR="000621A5" w:rsidRDefault="000621A5" w:rsidP="000621A5">
      <w:pPr>
        <w:rPr>
          <w:ins w:id="489" w:author="Red Eléctrica" w:date="2023-04-25T13:39:00Z"/>
        </w:rPr>
      </w:pPr>
      <w:ins w:id="490" w:author="Red Eléctrica" w:date="2023-04-25T13:39:00Z">
        <w:r>
          <w:t xml:space="preserve">Relé digital numérico con función de autosupervisión no </w:t>
        </w:r>
        <w:proofErr w:type="spellStart"/>
        <w:r>
          <w:t>telegestionado</w:t>
        </w:r>
        <w:proofErr w:type="spellEnd"/>
        <w:r>
          <w:t>: Relé digital de tecnología numérica con funciones de autosupervisión capaz de detectar anomalías en su hardware y software. Dichas anomalías no son enviadas a ningún centro de control.</w:t>
        </w:r>
      </w:ins>
    </w:p>
    <w:p w14:paraId="06FDE614" w14:textId="13BC7ADC" w:rsidR="000621A5" w:rsidRDefault="000621A5" w:rsidP="000621A5">
      <w:pPr>
        <w:rPr>
          <w:ins w:id="491" w:author="Red Eléctrica" w:date="2023-04-25T13:39:00Z"/>
        </w:rPr>
      </w:pPr>
      <w:ins w:id="492" w:author="Red Eléctrica" w:date="2023-04-25T13:39:00Z">
        <w:r>
          <w:t>Verificación: Aportación de evidencia objetiva de que un elemento dado satisface los requisitos especificados.</w:t>
        </w:r>
      </w:ins>
    </w:p>
    <w:p w14:paraId="557048AF" w14:textId="77777777" w:rsidR="000621A5" w:rsidRDefault="000621A5" w:rsidP="000621A5">
      <w:pPr>
        <w:rPr>
          <w:ins w:id="493" w:author="Red Eléctrica" w:date="2023-04-25T13:39:00Z"/>
        </w:rPr>
      </w:pPr>
      <w:ins w:id="494" w:author="Red Eléctrica" w:date="2023-04-25T13:39:00Z">
        <w:r>
          <w:t>Relación de exactitud (TAR): La TAR o relación de exactitud, se calcula como el cociente entre el error permitido del equipo bajo prueba y la exactitud del patrón empleado para la verificación.</w:t>
        </w:r>
      </w:ins>
    </w:p>
    <w:p w14:paraId="4FA13CFC" w14:textId="77777777" w:rsidR="000621A5" w:rsidRPr="00BD47F6" w:rsidRDefault="000621A5" w:rsidP="000621A5">
      <w:pPr>
        <w:pStyle w:val="Heading1"/>
        <w:rPr>
          <w:ins w:id="495" w:author="Red Eléctrica" w:date="2023-04-25T13:39:00Z"/>
        </w:rPr>
      </w:pPr>
      <w:ins w:id="496" w:author="Red Eléctrica" w:date="2023-04-25T13:39:00Z">
        <w:r w:rsidRPr="00BD47F6">
          <w:t xml:space="preserve">Evaluación de la conformidad de los relés con función de deslastre de cargas por </w:t>
        </w:r>
        <w:proofErr w:type="spellStart"/>
        <w:r w:rsidRPr="00BD47F6">
          <w:t>subfrecuencia</w:t>
        </w:r>
        <w:proofErr w:type="spellEnd"/>
        <w:r w:rsidRPr="00BD47F6">
          <w:t xml:space="preserve"> </w:t>
        </w:r>
      </w:ins>
    </w:p>
    <w:p w14:paraId="77AD8076" w14:textId="77777777" w:rsidR="000621A5" w:rsidRPr="00BD47F6" w:rsidRDefault="000621A5" w:rsidP="000621A5">
      <w:pPr>
        <w:pStyle w:val="NumerosPR"/>
        <w:numPr>
          <w:ilvl w:val="0"/>
          <w:numId w:val="0"/>
        </w:numPr>
        <w:rPr>
          <w:ins w:id="497" w:author="Red Eléctrica" w:date="2023-04-25T13:39:00Z"/>
          <w:rFonts w:ascii="Arial" w:eastAsia="Arial" w:hAnsi="Arial"/>
          <w:color w:val="000000"/>
        </w:rPr>
      </w:pPr>
      <w:ins w:id="498" w:author="Red Eléctrica" w:date="2023-04-25T13:39:00Z">
        <w:r w:rsidRPr="004D3A52">
          <w:rPr>
            <w:rFonts w:ascii="Arial" w:eastAsia="Arial" w:hAnsi="Arial"/>
            <w:color w:val="000000"/>
          </w:rPr>
          <w:t xml:space="preserve">Las pruebas </w:t>
        </w:r>
        <w:r>
          <w:rPr>
            <w:rFonts w:ascii="Arial" w:eastAsia="Arial" w:hAnsi="Arial"/>
            <w:color w:val="000000"/>
          </w:rPr>
          <w:t xml:space="preserve">de verificación </w:t>
        </w:r>
        <w:r w:rsidRPr="004D3A52">
          <w:rPr>
            <w:rFonts w:ascii="Arial" w:eastAsia="Arial" w:hAnsi="Arial"/>
            <w:color w:val="000000"/>
          </w:rPr>
          <w:t xml:space="preserve">se llevarán a cabo con equipos de inyección de tensión </w:t>
        </w:r>
        <w:r>
          <w:rPr>
            <w:rFonts w:ascii="Arial" w:eastAsia="Arial" w:hAnsi="Arial"/>
            <w:color w:val="000000"/>
          </w:rPr>
          <w:t>verificados</w:t>
        </w:r>
        <w:r w:rsidRPr="004D3A52">
          <w:rPr>
            <w:rFonts w:ascii="Arial" w:eastAsia="Arial" w:hAnsi="Arial"/>
            <w:color w:val="000000"/>
          </w:rPr>
          <w:t xml:space="preserve">, </w:t>
        </w:r>
        <w:r>
          <w:rPr>
            <w:rFonts w:ascii="Arial" w:eastAsia="Arial" w:hAnsi="Arial"/>
            <w:color w:val="000000"/>
          </w:rPr>
          <w:t>que presenten</w:t>
        </w:r>
        <w:r w:rsidRPr="004D3A52">
          <w:rPr>
            <w:rFonts w:ascii="Arial" w:eastAsia="Arial" w:hAnsi="Arial"/>
            <w:color w:val="000000"/>
          </w:rPr>
          <w:t xml:space="preserve"> una relación de </w:t>
        </w:r>
        <w:r>
          <w:rPr>
            <w:rFonts w:ascii="Arial" w:eastAsia="Arial" w:hAnsi="Arial"/>
            <w:color w:val="000000"/>
          </w:rPr>
          <w:t>exactitud</w:t>
        </w:r>
        <w:r w:rsidRPr="004D3A52">
          <w:rPr>
            <w:rFonts w:ascii="Arial" w:eastAsia="Arial" w:hAnsi="Arial"/>
            <w:color w:val="000000"/>
          </w:rPr>
          <w:t xml:space="preserve"> </w:t>
        </w:r>
        <w:r>
          <w:rPr>
            <w:rFonts w:ascii="Arial" w:eastAsia="Arial" w:hAnsi="Arial"/>
            <w:color w:val="000000"/>
          </w:rPr>
          <w:t>-TAR</w:t>
        </w:r>
        <w:r w:rsidRPr="004D3A52">
          <w:rPr>
            <w:rFonts w:ascii="Arial" w:eastAsia="Arial" w:hAnsi="Arial"/>
            <w:color w:val="000000"/>
          </w:rPr>
          <w:t>- respecto al equipo bajo prueba mayor o igual a 3</w:t>
        </w:r>
        <w:r w:rsidRPr="00BD47F6">
          <w:rPr>
            <w:rFonts w:ascii="Arial" w:eastAsia="Arial" w:hAnsi="Arial"/>
            <w:color w:val="000000"/>
          </w:rPr>
          <w:t>.</w:t>
        </w:r>
      </w:ins>
    </w:p>
    <w:p w14:paraId="562624CE" w14:textId="77777777" w:rsidR="000621A5" w:rsidRPr="00BD47F6" w:rsidRDefault="000621A5" w:rsidP="000621A5">
      <w:pPr>
        <w:pStyle w:val="Heading2"/>
        <w:rPr>
          <w:ins w:id="499" w:author="Red Eléctrica" w:date="2023-04-25T13:39:00Z"/>
        </w:rPr>
      </w:pPr>
      <w:ins w:id="500" w:author="Red Eléctrica" w:date="2023-04-25T13:39:00Z">
        <w:r w:rsidRPr="00BD47F6">
          <w:t>Pruebas durante la puesta en servicio</w:t>
        </w:r>
      </w:ins>
    </w:p>
    <w:p w14:paraId="105EC915" w14:textId="77777777" w:rsidR="000621A5" w:rsidRPr="00BD47F6" w:rsidRDefault="000621A5" w:rsidP="000621A5">
      <w:pPr>
        <w:pStyle w:val="TextonormalREE"/>
        <w:rPr>
          <w:ins w:id="501" w:author="Red Eléctrica" w:date="2023-04-25T13:39:00Z"/>
          <w:rFonts w:ascii="Arial" w:eastAsia="Arial" w:hAnsi="Arial" w:cs="Arial"/>
          <w:color w:val="000000"/>
          <w:szCs w:val="22"/>
        </w:rPr>
      </w:pPr>
      <w:ins w:id="502" w:author="Red Eléctrica" w:date="2023-04-25T13:39:00Z">
        <w:r w:rsidRPr="00BD47F6">
          <w:rPr>
            <w:rFonts w:ascii="Arial" w:eastAsia="Arial" w:hAnsi="Arial" w:cs="Arial"/>
            <w:color w:val="000000"/>
            <w:szCs w:val="22"/>
          </w:rPr>
          <w:t xml:space="preserve">Durante la puesta en servicio de los relés con función de deslastre por </w:t>
        </w:r>
        <w:proofErr w:type="spellStart"/>
        <w:r w:rsidRPr="00BD47F6">
          <w:rPr>
            <w:rFonts w:ascii="Arial" w:eastAsia="Arial" w:hAnsi="Arial" w:cs="Arial"/>
            <w:color w:val="000000"/>
            <w:szCs w:val="22"/>
          </w:rPr>
          <w:t>subfrecuencia</w:t>
        </w:r>
        <w:proofErr w:type="spellEnd"/>
        <w:r w:rsidRPr="00BD47F6">
          <w:rPr>
            <w:rFonts w:ascii="Arial" w:eastAsia="Arial" w:hAnsi="Arial" w:cs="Arial"/>
            <w:color w:val="000000"/>
            <w:szCs w:val="22"/>
          </w:rPr>
          <w:t xml:space="preserve"> se llevarán a cabo como mínimo las siguientes pruebas:</w:t>
        </w:r>
      </w:ins>
    </w:p>
    <w:p w14:paraId="1F54E0BB" w14:textId="77777777" w:rsidR="000621A5" w:rsidRPr="00343515" w:rsidRDefault="000621A5" w:rsidP="00162DAE">
      <w:pPr>
        <w:pStyle w:val="Heading6"/>
        <w:numPr>
          <w:ilvl w:val="0"/>
          <w:numId w:val="14"/>
        </w:numPr>
        <w:rPr>
          <w:ins w:id="503" w:author="Red Eléctrica" w:date="2023-04-25T13:39:00Z"/>
        </w:rPr>
      </w:pPr>
      <w:ins w:id="504" w:author="Red Eléctrica" w:date="2023-04-25T13:39:00Z">
        <w:r w:rsidRPr="00343515">
          <w:t>Verificación de entradas y salidas: se deberá comprobar que todas las entradas y salidas digitales y analógicas del relé funcionan correctamente y no presentan daños ni interrupciones. Para las salidas de disparo, deberá verificarse que existe continuidad en toda la cadena del circuito de disparo.</w:t>
        </w:r>
      </w:ins>
    </w:p>
    <w:p w14:paraId="163E1EF5" w14:textId="77777777" w:rsidR="000621A5" w:rsidRPr="00343515" w:rsidRDefault="000621A5" w:rsidP="000621A5">
      <w:pPr>
        <w:pStyle w:val="Heading6"/>
        <w:rPr>
          <w:ins w:id="505" w:author="Red Eléctrica" w:date="2023-04-25T13:39:00Z"/>
        </w:rPr>
      </w:pPr>
      <w:ins w:id="506" w:author="Red Eléctrica" w:date="2023-04-25T13:39:00Z">
        <w:r w:rsidRPr="00343515">
          <w:t>Pruebas de escalón de frecuencia: partiendo de tensión y frecuencia nominal, se inyectará una señal alterna sinusoidal pura a 50 Hz, – equilibrada en caso de inyecciones trifásicas -, durante 1 segundo y se probarán los siguientes saltos de tipo escalón de frecuencia:</w:t>
        </w:r>
      </w:ins>
    </w:p>
    <w:p w14:paraId="6836593E" w14:textId="77777777" w:rsidR="000621A5" w:rsidRPr="0001017F" w:rsidRDefault="000621A5" w:rsidP="000621A5">
      <w:pPr>
        <w:pStyle w:val="Heading4"/>
        <w:rPr>
          <w:ins w:id="507" w:author="Red Eléctrica" w:date="2023-04-25T13:39:00Z"/>
          <w:rFonts w:eastAsia="Arial"/>
          <w:color w:val="000000"/>
          <w:szCs w:val="22"/>
          <w:lang w:val="es-ES" w:eastAsia="es-ES"/>
        </w:rPr>
      </w:pPr>
      <w:ins w:id="508" w:author="Red Eléctrica" w:date="2023-04-25T13:39:00Z">
        <w:r w:rsidRPr="0001017F">
          <w:rPr>
            <w:rFonts w:eastAsia="Arial"/>
            <w:color w:val="000000"/>
            <w:szCs w:val="22"/>
            <w:lang w:val="es-ES" w:eastAsia="es-ES"/>
          </w:rPr>
          <w:t xml:space="preserve">Escalón 1: </w:t>
        </w:r>
      </w:ins>
      <m:oMath>
        <m:sSub>
          <m:sSubPr>
            <m:ctrlPr>
              <w:ins w:id="509" w:author="Red Eléctrica" w:date="2023-04-25T13:39:00Z">
                <w:rPr>
                  <w:rFonts w:ascii="Cambria Math" w:eastAsia="Arial" w:hAnsi="Cambria Math"/>
                  <w:color w:val="000000"/>
                  <w:szCs w:val="22"/>
                  <w:lang w:val="es-ES" w:eastAsia="es-ES"/>
                </w:rPr>
              </w:ins>
            </m:ctrlPr>
          </m:sSubPr>
          <m:e>
            <m:r>
              <w:ins w:id="510" w:author="Red Eléctrica" w:date="2023-04-25T13:39:00Z">
                <w:rPr>
                  <w:rFonts w:ascii="Cambria Math" w:eastAsia="Arial" w:hAnsi="Cambria Math"/>
                  <w:color w:val="000000"/>
                  <w:szCs w:val="22"/>
                  <w:lang w:val="es-ES" w:eastAsia="es-ES"/>
                </w:rPr>
                <m:t>f</m:t>
              </w:ins>
            </m:r>
          </m:e>
          <m:sub>
            <m:r>
              <w:ins w:id="511" w:author="Red Eléctrica" w:date="2023-04-25T13:39:00Z">
                <w:rPr>
                  <w:rFonts w:ascii="Cambria Math" w:eastAsia="Arial" w:hAnsi="Cambria Math"/>
                  <w:color w:val="000000"/>
                  <w:szCs w:val="22"/>
                  <w:lang w:val="es-ES" w:eastAsia="es-ES"/>
                </w:rPr>
                <m:t>nominal</m:t>
              </w:ins>
            </m:r>
          </m:sub>
        </m:sSub>
        <m:r>
          <w:ins w:id="512" w:author="Red Eléctrica" w:date="2023-04-25T13:39:00Z">
            <m:rPr>
              <m:sty m:val="p"/>
            </m:rPr>
            <w:rPr>
              <w:rFonts w:ascii="Cambria Math" w:eastAsia="Arial" w:hAnsi="Cambria Math"/>
              <w:color w:val="000000"/>
              <w:szCs w:val="22"/>
              <w:lang w:val="es-ES" w:eastAsia="es-ES"/>
            </w:rPr>
            <m:t>-(</m:t>
          </w:ins>
        </m:r>
        <m:sSub>
          <m:sSubPr>
            <m:ctrlPr>
              <w:ins w:id="513" w:author="Red Eléctrica" w:date="2023-04-25T13:39:00Z">
                <w:rPr>
                  <w:rFonts w:ascii="Cambria Math" w:eastAsia="Arial" w:hAnsi="Cambria Math"/>
                  <w:color w:val="000000"/>
                  <w:szCs w:val="22"/>
                  <w:lang w:val="es-ES" w:eastAsia="es-ES"/>
                </w:rPr>
              </w:ins>
            </m:ctrlPr>
          </m:sSubPr>
          <m:e>
            <m:r>
              <w:ins w:id="514" w:author="Red Eléctrica" w:date="2023-04-25T13:39:00Z">
                <w:rPr>
                  <w:rFonts w:ascii="Cambria Math" w:eastAsia="Arial" w:hAnsi="Cambria Math"/>
                  <w:color w:val="000000"/>
                  <w:szCs w:val="22"/>
                  <w:lang w:val="es-ES" w:eastAsia="es-ES"/>
                </w:rPr>
                <m:t>f</m:t>
              </w:ins>
            </m:r>
          </m:e>
          <m:sub>
            <m:r>
              <w:ins w:id="515" w:author="Red Eléctrica" w:date="2023-04-25T13:39:00Z">
                <w:rPr>
                  <w:rFonts w:ascii="Cambria Math" w:eastAsia="Arial" w:hAnsi="Cambria Math"/>
                  <w:color w:val="000000"/>
                  <w:szCs w:val="22"/>
                  <w:lang w:val="es-ES" w:eastAsia="es-ES"/>
                </w:rPr>
                <m:t>arranque</m:t>
              </w:ins>
            </m:r>
            <m:r>
              <w:ins w:id="516" w:author="Red Eléctrica" w:date="2023-04-25T13:39:00Z">
                <m:rPr>
                  <m:sty m:val="p"/>
                </m:rPr>
                <w:rPr>
                  <w:rFonts w:ascii="Cambria Math" w:eastAsia="Arial" w:hAnsi="Cambria Math"/>
                  <w:color w:val="000000"/>
                  <w:szCs w:val="22"/>
                  <w:lang w:val="es-ES" w:eastAsia="es-ES"/>
                </w:rPr>
                <m:t xml:space="preserve"> </m:t>
              </w:ins>
            </m:r>
            <m:r>
              <w:ins w:id="517" w:author="Red Eléctrica" w:date="2023-04-25T13:39:00Z">
                <w:rPr>
                  <w:rFonts w:ascii="Cambria Math" w:eastAsia="Arial" w:hAnsi="Cambria Math"/>
                  <w:color w:val="000000"/>
                  <w:szCs w:val="22"/>
                  <w:lang w:val="es-ES" w:eastAsia="es-ES"/>
                </w:rPr>
                <m:t>nominal</m:t>
              </w:ins>
            </m:r>
          </m:sub>
        </m:sSub>
        <m:r>
          <w:ins w:id="518" w:author="Red Eléctrica" w:date="2023-04-25T13:39:00Z">
            <m:rPr>
              <m:sty m:val="p"/>
            </m:rPr>
            <w:rPr>
              <w:rFonts w:ascii="Cambria Math" w:eastAsia="Arial" w:hAnsi="Cambria Math"/>
              <w:color w:val="000000"/>
              <w:szCs w:val="22"/>
              <w:lang w:val="es-ES" w:eastAsia="es-ES"/>
            </w:rPr>
            <m:t xml:space="preserve">+20 </m:t>
          </w:ins>
        </m:r>
        <m:r>
          <w:ins w:id="519" w:author="Red Eléctrica" w:date="2023-04-25T13:39:00Z">
            <w:rPr>
              <w:rFonts w:ascii="Cambria Math" w:eastAsia="Arial" w:hAnsi="Cambria Math"/>
              <w:color w:val="000000"/>
              <w:szCs w:val="22"/>
              <w:lang w:val="es-ES" w:eastAsia="es-ES"/>
            </w:rPr>
            <m:t>mHz</m:t>
          </w:ins>
        </m:r>
        <m:r>
          <w:ins w:id="520" w:author="Red Eléctrica" w:date="2023-04-25T13:39:00Z">
            <m:rPr>
              <m:sty m:val="p"/>
            </m:rPr>
            <w:rPr>
              <w:rFonts w:ascii="Cambria Math" w:eastAsia="Arial" w:hAnsi="Cambria Math"/>
              <w:color w:val="000000"/>
              <w:szCs w:val="22"/>
              <w:lang w:val="es-ES" w:eastAsia="es-ES"/>
            </w:rPr>
            <m:t>)</m:t>
          </w:ins>
        </m:r>
      </m:oMath>
      <w:ins w:id="521" w:author="Red Eléctrica" w:date="2023-04-25T13:39:00Z">
        <w:r w:rsidRPr="0001017F">
          <w:rPr>
            <w:rFonts w:eastAsia="Arial"/>
            <w:color w:val="000000"/>
            <w:szCs w:val="22"/>
            <w:lang w:val="es-ES" w:eastAsia="es-ES"/>
          </w:rPr>
          <w:t>. Se verificará que no se produce la activación del contacto de salida del relé.</w:t>
        </w:r>
      </w:ins>
    </w:p>
    <w:p w14:paraId="080AA13A" w14:textId="77777777" w:rsidR="000621A5" w:rsidRPr="0001017F" w:rsidRDefault="000621A5" w:rsidP="000621A5">
      <w:pPr>
        <w:pStyle w:val="Heading4"/>
        <w:rPr>
          <w:ins w:id="522" w:author="Red Eléctrica" w:date="2023-04-25T13:39:00Z"/>
          <w:rFonts w:eastAsia="Arial"/>
          <w:color w:val="000000"/>
          <w:szCs w:val="22"/>
          <w:lang w:val="es-ES" w:eastAsia="es-ES"/>
        </w:rPr>
      </w:pPr>
      <w:ins w:id="523" w:author="Red Eléctrica" w:date="2023-04-25T13:39:00Z">
        <w:r w:rsidRPr="0001017F">
          <w:rPr>
            <w:rFonts w:eastAsia="Arial"/>
            <w:color w:val="000000"/>
            <w:szCs w:val="22"/>
            <w:lang w:val="es-ES" w:eastAsia="es-ES"/>
          </w:rPr>
          <w:t xml:space="preserve">Escalón 2: </w:t>
        </w:r>
      </w:ins>
      <m:oMath>
        <m:sSub>
          <m:sSubPr>
            <m:ctrlPr>
              <w:ins w:id="524" w:author="Red Eléctrica" w:date="2023-04-25T13:39:00Z">
                <w:rPr>
                  <w:rFonts w:ascii="Cambria Math" w:eastAsia="Arial" w:hAnsi="Cambria Math"/>
                  <w:color w:val="000000"/>
                  <w:szCs w:val="22"/>
                  <w:lang w:val="es-ES" w:eastAsia="es-ES"/>
                </w:rPr>
              </w:ins>
            </m:ctrlPr>
          </m:sSubPr>
          <m:e>
            <m:r>
              <w:ins w:id="525" w:author="Red Eléctrica" w:date="2023-04-25T13:39:00Z">
                <w:rPr>
                  <w:rFonts w:ascii="Cambria Math" w:eastAsia="Arial" w:hAnsi="Cambria Math"/>
                  <w:color w:val="000000"/>
                  <w:szCs w:val="22"/>
                  <w:lang w:val="es-ES" w:eastAsia="es-ES"/>
                </w:rPr>
                <m:t>f</m:t>
              </w:ins>
            </m:r>
          </m:e>
          <m:sub>
            <m:r>
              <w:ins w:id="526" w:author="Red Eléctrica" w:date="2023-04-25T13:39:00Z">
                <w:rPr>
                  <w:rFonts w:ascii="Cambria Math" w:eastAsia="Arial" w:hAnsi="Cambria Math"/>
                  <w:color w:val="000000"/>
                  <w:szCs w:val="22"/>
                  <w:lang w:val="es-ES" w:eastAsia="es-ES"/>
                </w:rPr>
                <m:t>nominal</m:t>
              </w:ins>
            </m:r>
          </m:sub>
        </m:sSub>
        <m:r>
          <w:ins w:id="527" w:author="Red Eléctrica" w:date="2023-04-25T13:39:00Z">
            <m:rPr>
              <m:sty m:val="p"/>
            </m:rPr>
            <w:rPr>
              <w:rFonts w:ascii="Cambria Math" w:eastAsia="Arial" w:hAnsi="Cambria Math"/>
              <w:color w:val="000000"/>
              <w:szCs w:val="22"/>
              <w:lang w:val="es-ES" w:eastAsia="es-ES"/>
            </w:rPr>
            <m:t>-(</m:t>
          </w:ins>
        </m:r>
        <m:sSub>
          <m:sSubPr>
            <m:ctrlPr>
              <w:ins w:id="528" w:author="Red Eléctrica" w:date="2023-04-25T13:39:00Z">
                <w:rPr>
                  <w:rFonts w:ascii="Cambria Math" w:eastAsia="Arial" w:hAnsi="Cambria Math"/>
                  <w:color w:val="000000"/>
                  <w:szCs w:val="22"/>
                  <w:lang w:val="es-ES" w:eastAsia="es-ES"/>
                </w:rPr>
              </w:ins>
            </m:ctrlPr>
          </m:sSubPr>
          <m:e>
            <m:r>
              <w:ins w:id="529" w:author="Red Eléctrica" w:date="2023-04-25T13:39:00Z">
                <w:rPr>
                  <w:rFonts w:ascii="Cambria Math" w:eastAsia="Arial" w:hAnsi="Cambria Math"/>
                  <w:color w:val="000000"/>
                  <w:szCs w:val="22"/>
                  <w:lang w:val="es-ES" w:eastAsia="es-ES"/>
                </w:rPr>
                <m:t>f</m:t>
              </w:ins>
            </m:r>
          </m:e>
          <m:sub>
            <m:r>
              <w:ins w:id="530" w:author="Red Eléctrica" w:date="2023-04-25T13:39:00Z">
                <w:rPr>
                  <w:rFonts w:ascii="Cambria Math" w:eastAsia="Arial" w:hAnsi="Cambria Math"/>
                  <w:color w:val="000000"/>
                  <w:szCs w:val="22"/>
                  <w:lang w:val="es-ES" w:eastAsia="es-ES"/>
                </w:rPr>
                <m:t>arranque</m:t>
              </w:ins>
            </m:r>
            <m:r>
              <w:ins w:id="531" w:author="Red Eléctrica" w:date="2023-04-25T13:39:00Z">
                <m:rPr>
                  <m:sty m:val="p"/>
                </m:rPr>
                <w:rPr>
                  <w:rFonts w:ascii="Cambria Math" w:eastAsia="Arial" w:hAnsi="Cambria Math"/>
                  <w:color w:val="000000"/>
                  <w:szCs w:val="22"/>
                  <w:lang w:val="es-ES" w:eastAsia="es-ES"/>
                </w:rPr>
                <m:t xml:space="preserve"> </m:t>
              </w:ins>
            </m:r>
            <m:r>
              <w:ins w:id="532" w:author="Red Eléctrica" w:date="2023-04-25T13:39:00Z">
                <w:rPr>
                  <w:rFonts w:ascii="Cambria Math" w:eastAsia="Arial" w:hAnsi="Cambria Math"/>
                  <w:color w:val="000000"/>
                  <w:szCs w:val="22"/>
                  <w:lang w:val="es-ES" w:eastAsia="es-ES"/>
                </w:rPr>
                <m:t>nominal</m:t>
              </w:ins>
            </m:r>
          </m:sub>
        </m:sSub>
        <m:r>
          <w:ins w:id="533" w:author="Red Eléctrica" w:date="2023-04-25T13:39:00Z">
            <m:rPr>
              <m:sty m:val="p"/>
            </m:rPr>
            <w:rPr>
              <w:rFonts w:ascii="Cambria Math" w:eastAsia="Arial" w:hAnsi="Cambria Math"/>
              <w:color w:val="000000"/>
              <w:szCs w:val="22"/>
              <w:lang w:val="es-ES" w:eastAsia="es-ES"/>
            </w:rPr>
            <m:t xml:space="preserve">-20 </m:t>
          </w:ins>
        </m:r>
        <m:r>
          <w:ins w:id="534" w:author="Red Eléctrica" w:date="2023-04-25T13:39:00Z">
            <w:rPr>
              <w:rFonts w:ascii="Cambria Math" w:eastAsia="Arial" w:hAnsi="Cambria Math"/>
              <w:color w:val="000000"/>
              <w:szCs w:val="22"/>
              <w:lang w:val="es-ES" w:eastAsia="es-ES"/>
            </w:rPr>
            <m:t>mHz</m:t>
          </w:ins>
        </m:r>
        <m:r>
          <w:ins w:id="535" w:author="Red Eléctrica" w:date="2023-04-25T13:39:00Z">
            <m:rPr>
              <m:sty m:val="p"/>
            </m:rPr>
            <w:rPr>
              <w:rFonts w:ascii="Cambria Math" w:eastAsia="Arial" w:hAnsi="Cambria Math"/>
              <w:color w:val="000000"/>
              <w:szCs w:val="22"/>
              <w:lang w:val="es-ES" w:eastAsia="es-ES"/>
            </w:rPr>
            <m:t>)</m:t>
          </w:ins>
        </m:r>
      </m:oMath>
      <w:ins w:id="536" w:author="Red Eléctrica" w:date="2023-04-25T13:39:00Z">
        <w:r w:rsidRPr="0001017F">
          <w:rPr>
            <w:rFonts w:eastAsia="Arial"/>
            <w:color w:val="000000"/>
            <w:szCs w:val="22"/>
            <w:lang w:val="es-ES" w:eastAsia="es-ES"/>
          </w:rPr>
          <w:t>. Se verificará que se produce la activación del contacto de salida del relé.</w:t>
        </w:r>
      </w:ins>
    </w:p>
    <w:p w14:paraId="1AD7F1A9" w14:textId="59B330F9" w:rsidR="000621A5" w:rsidRPr="00343515" w:rsidRDefault="000621A5" w:rsidP="000621A5">
      <w:pPr>
        <w:pStyle w:val="Heading6"/>
        <w:rPr>
          <w:ins w:id="537" w:author="Red Eléctrica" w:date="2023-04-25T13:39:00Z"/>
        </w:rPr>
      </w:pPr>
      <w:ins w:id="538" w:author="Red Eléctrica" w:date="2023-04-25T13:39:00Z">
        <w:r w:rsidRPr="00343515">
          <w:t>Pruebas de rampa de frecuencia: partiendo de tensión y frecuencia nominal se aplicará una tensión alterna sinusoidal pura a 50 Hz, –equilibrada en caso de inyecciones</w:t>
        </w:r>
      </w:ins>
      <w:ins w:id="539" w:author="Red Eléctrica" w:date="2023-10-09T13:08:00Z">
        <w:r w:rsidR="00073BD1">
          <w:t xml:space="preserve"> trifásicas</w:t>
        </w:r>
      </w:ins>
      <w:ins w:id="540" w:author="Red Eléctrica" w:date="2023-10-09T13:09:00Z">
        <w:r w:rsidR="00DC50EB" w:rsidRPr="00343515">
          <w:t>–</w:t>
        </w:r>
        <w:r w:rsidR="00DC50EB">
          <w:t xml:space="preserve">, </w:t>
        </w:r>
      </w:ins>
      <w:ins w:id="541" w:author="Red Eléctrica" w:date="2023-04-25T13:39:00Z">
        <w:r w:rsidRPr="00343515">
          <w:t xml:space="preserve">reduciendo el valor de la frecuencia de forma continua </w:t>
        </w:r>
        <w:r>
          <w:t>conforme</w:t>
        </w:r>
        <w:r w:rsidRPr="00343515">
          <w:t xml:space="preserve"> a la fórmula indicada en el Anexo A del documento UNE-EN IEC 60255-181:2019</w:t>
        </w:r>
        <w:r>
          <w:t xml:space="preserve"> hasta alcanzar el valor ajustado en el relé, considerando los siguientes parámetros:</w:t>
        </w:r>
      </w:ins>
    </w:p>
    <w:p w14:paraId="695E8DB9" w14:textId="77777777" w:rsidR="000621A5" w:rsidRDefault="000621A5" w:rsidP="000621A5">
      <w:pPr>
        <w:pStyle w:val="Heading4"/>
        <w:rPr>
          <w:ins w:id="542" w:author="Red Eléctrica" w:date="2023-04-25T13:39:00Z"/>
        </w:rPr>
      </w:pPr>
      <w:proofErr w:type="spellStart"/>
      <w:ins w:id="543" w:author="Red Eléctrica" w:date="2023-04-25T13:39:00Z">
        <w:r w:rsidRPr="005527A3">
          <w:t>Amp</w:t>
        </w:r>
        <w:proofErr w:type="spellEnd"/>
        <w:r w:rsidRPr="005527A3">
          <w:t xml:space="preserve">: valor eficaz de la tensión nominal fase-tierra en el punto de medida del relé </w:t>
        </w:r>
        <w:r>
          <w:rPr>
            <w:sz w:val="18"/>
          </w:rPr>
          <w:t>(</w:t>
        </w:r>
      </w:ins>
      <m:oMath>
        <m:rad>
          <m:radPr>
            <m:degHide m:val="1"/>
            <m:ctrlPr>
              <w:ins w:id="544" w:author="Red Eléctrica" w:date="2023-04-25T13:39:00Z">
                <w:rPr>
                  <w:rFonts w:ascii="Cambria Math" w:hAnsi="Cambria Math"/>
                  <w:i/>
                </w:rPr>
              </w:ins>
            </m:ctrlPr>
          </m:radPr>
          <m:deg/>
          <m:e>
            <m:r>
              <w:ins w:id="545" w:author="Red Eléctrica" w:date="2023-04-25T13:39:00Z">
                <w:rPr>
                  <w:rFonts w:ascii="Cambria Math" w:hAnsi="Cambria Math"/>
                </w:rPr>
                <m:t>2</m:t>
              </w:ins>
            </m:r>
          </m:e>
        </m:rad>
        <m:sSub>
          <m:sSubPr>
            <m:ctrlPr>
              <w:ins w:id="546" w:author="Red Eléctrica" w:date="2023-04-25T13:39:00Z">
                <w:rPr>
                  <w:rFonts w:ascii="Cambria Math" w:hAnsi="Cambria Math"/>
                  <w:i/>
                </w:rPr>
              </w:ins>
            </m:ctrlPr>
          </m:sSubPr>
          <m:e>
            <m:r>
              <w:ins w:id="547" w:author="Red Eléctrica" w:date="2023-04-25T13:39:00Z">
                <w:rPr>
                  <w:rFonts w:ascii="Cambria Math" w:hAnsi="Cambria Math"/>
                </w:rPr>
                <m:t>V</m:t>
              </w:ins>
            </m:r>
          </m:e>
          <m:sub>
            <m:r>
              <w:ins w:id="548" w:author="Red Eléctrica" w:date="2023-04-25T13:39:00Z">
                <w:rPr>
                  <w:rFonts w:ascii="Cambria Math" w:hAnsi="Cambria Math"/>
                </w:rPr>
                <m:t>nom,f-t</m:t>
              </w:ins>
            </m:r>
          </m:sub>
        </m:sSub>
      </m:oMath>
      <w:ins w:id="549" w:author="Red Eléctrica" w:date="2023-04-25T13:39:00Z">
        <w:r>
          <w:t>)</w:t>
        </w:r>
      </w:ins>
    </w:p>
    <w:p w14:paraId="6B6FEE49" w14:textId="77777777" w:rsidR="000621A5" w:rsidRPr="005527A3" w:rsidRDefault="00E47E7A" w:rsidP="000621A5">
      <w:pPr>
        <w:pStyle w:val="Heading4"/>
        <w:rPr>
          <w:ins w:id="550" w:author="Red Eléctrica" w:date="2023-04-25T13:39:00Z"/>
        </w:rPr>
      </w:pPr>
      <m:oMath>
        <m:sSub>
          <m:sSubPr>
            <m:ctrlPr>
              <w:ins w:id="551" w:author="Red Eléctrica" w:date="2023-04-25T13:39:00Z">
                <w:rPr>
                  <w:rFonts w:ascii="Cambria Math" w:hAnsi="Cambria Math"/>
                  <w:sz w:val="18"/>
                </w:rPr>
              </w:ins>
            </m:ctrlPr>
          </m:sSubPr>
          <m:e>
            <m:r>
              <w:ins w:id="552" w:author="Red Eléctrica" w:date="2023-04-25T13:39:00Z">
                <w:rPr>
                  <w:rFonts w:ascii="Cambria Math" w:hAnsi="Cambria Math"/>
                  <w:sz w:val="18"/>
                </w:rPr>
                <m:t>f</m:t>
              </w:ins>
            </m:r>
          </m:e>
          <m:sub>
            <m:r>
              <w:ins w:id="553" w:author="Red Eléctrica" w:date="2023-04-25T13:39:00Z">
                <m:rPr>
                  <m:sty m:val="p"/>
                </m:rPr>
                <w:rPr>
                  <w:rFonts w:ascii="Cambria Math" w:hAnsi="Cambria Math"/>
                  <w:sz w:val="18"/>
                </w:rPr>
                <m:t>0</m:t>
              </w:ins>
            </m:r>
          </m:sub>
        </m:sSub>
        <m:r>
          <w:ins w:id="554" w:author="Red Eléctrica" w:date="2023-04-25T13:39:00Z">
            <m:rPr>
              <m:sty m:val="p"/>
            </m:rPr>
            <w:rPr>
              <w:rFonts w:ascii="Cambria Math" w:hAnsi="Cambria Math"/>
              <w:sz w:val="18"/>
            </w:rPr>
            <m:t>:</m:t>
          </w:ins>
        </m:r>
      </m:oMath>
      <w:ins w:id="555" w:author="Red Eléctrica" w:date="2023-04-25T13:39:00Z">
        <w:r w:rsidR="000621A5">
          <w:rPr>
            <w:sz w:val="18"/>
          </w:rPr>
          <w:t xml:space="preserve"> </w:t>
        </w:r>
        <w:r w:rsidR="000621A5" w:rsidRPr="00484FF9">
          <w:t>frecuencia inicial de la señal</w:t>
        </w:r>
        <w:r w:rsidR="000621A5">
          <w:t>.</w:t>
        </w:r>
        <w:r w:rsidR="000621A5" w:rsidRPr="00484FF9">
          <w:t xml:space="preserve"> </w:t>
        </w:r>
        <w:r w:rsidR="000621A5">
          <w:t>S</w:t>
        </w:r>
        <w:r w:rsidR="000621A5" w:rsidRPr="00484FF9">
          <w:t>e partirá de 50 Hz</w:t>
        </w:r>
      </w:ins>
    </w:p>
    <w:p w14:paraId="40155EEE" w14:textId="6A7B15EE" w:rsidR="000621A5" w:rsidRDefault="00E47E7A" w:rsidP="000621A5">
      <w:pPr>
        <w:pStyle w:val="Heading4"/>
        <w:rPr>
          <w:ins w:id="556" w:author="Red Eléctrica" w:date="2023-04-25T13:39:00Z"/>
        </w:rPr>
      </w:pPr>
      <m:oMath>
        <m:sSub>
          <m:sSubPr>
            <m:ctrlPr>
              <w:ins w:id="557" w:author="Red Eléctrica" w:date="2023-04-25T13:39:00Z">
                <w:rPr>
                  <w:rFonts w:ascii="Cambria Math" w:hAnsi="Cambria Math"/>
                  <w:sz w:val="18"/>
                </w:rPr>
              </w:ins>
            </m:ctrlPr>
          </m:sSubPr>
          <m:e>
            <m:r>
              <w:ins w:id="558" w:author="Red Eléctrica" w:date="2023-04-25T13:39:00Z">
                <w:rPr>
                  <w:rFonts w:ascii="Cambria Math" w:hAnsi="Cambria Math"/>
                  <w:sz w:val="18"/>
                </w:rPr>
                <m:t>f</m:t>
              </w:ins>
            </m:r>
          </m:e>
          <m:sub>
            <m:r>
              <w:ins w:id="559" w:author="Red Eléctrica" w:date="2023-04-25T13:39:00Z">
                <w:rPr>
                  <w:rFonts w:ascii="Cambria Math" w:hAnsi="Cambria Math"/>
                  <w:sz w:val="18"/>
                </w:rPr>
                <m:t>slope</m:t>
              </w:ins>
            </m:r>
          </m:sub>
        </m:sSub>
        <m:r>
          <w:ins w:id="560" w:author="Red Eléctrica" w:date="2023-04-25T13:39:00Z">
            <m:rPr>
              <m:sty m:val="p"/>
            </m:rPr>
            <w:rPr>
              <w:rFonts w:ascii="Cambria Math" w:hAnsi="Cambria Math"/>
              <w:sz w:val="18"/>
            </w:rPr>
            <m:t>:</m:t>
          </w:ins>
        </m:r>
      </m:oMath>
      <w:ins w:id="561" w:author="Red Eléctrica" w:date="2023-04-25T13:39:00Z">
        <w:r w:rsidR="000621A5">
          <w:rPr>
            <w:sz w:val="18"/>
          </w:rPr>
          <w:t xml:space="preserve"> </w:t>
        </w:r>
        <w:r w:rsidR="000621A5" w:rsidRPr="005527A3">
          <w:t>valor de la pendiente de frecuencia a aplicar durante la prueba</w:t>
        </w:r>
        <w:r w:rsidR="000621A5">
          <w:t>.</w:t>
        </w:r>
        <w:r w:rsidR="000621A5" w:rsidRPr="005527A3">
          <w:t xml:space="preserve"> </w:t>
        </w:r>
        <w:r w:rsidR="000621A5">
          <w:t>La prueba se llevará a cabo con</w:t>
        </w:r>
        <w:r w:rsidR="000621A5" w:rsidRPr="005527A3">
          <w:t xml:space="preserve"> dos valores</w:t>
        </w:r>
        <w:r w:rsidR="000621A5">
          <w:t xml:space="preserve"> de pendiente de frecuencia diferentes</w:t>
        </w:r>
        <w:r w:rsidR="000621A5" w:rsidRPr="005527A3">
          <w:t xml:space="preserve">, </w:t>
        </w:r>
      </w:ins>
      <w:ins w:id="562" w:author="Red Eléctrica" w:date="2023-08-23T09:54:00Z">
        <w:r w:rsidR="004014E2">
          <w:t>-</w:t>
        </w:r>
      </w:ins>
      <w:ins w:id="563" w:author="Red Eléctrica" w:date="2023-04-25T13:39:00Z">
        <w:r w:rsidR="000621A5" w:rsidRPr="005527A3">
          <w:t xml:space="preserve">0.2 Hz/s y </w:t>
        </w:r>
      </w:ins>
      <w:ins w:id="564" w:author="Red Eléctrica" w:date="2023-08-23T09:54:00Z">
        <w:r w:rsidR="004014E2">
          <w:t>-</w:t>
        </w:r>
      </w:ins>
      <w:ins w:id="565" w:author="Red Eléctrica" w:date="2023-04-25T13:39:00Z">
        <w:r w:rsidR="000621A5" w:rsidRPr="005527A3">
          <w:t>1 Hz/s</w:t>
        </w:r>
      </w:ins>
    </w:p>
    <w:p w14:paraId="0EE7A668" w14:textId="77777777" w:rsidR="000621A5" w:rsidRDefault="00E47E7A" w:rsidP="000621A5">
      <w:pPr>
        <w:pStyle w:val="Heading4"/>
        <w:rPr>
          <w:ins w:id="566" w:author="Red Eléctrica" w:date="2023-04-25T13:39:00Z"/>
        </w:rPr>
      </w:pPr>
      <m:oMath>
        <m:sSub>
          <m:sSubPr>
            <m:ctrlPr>
              <w:ins w:id="567" w:author="Red Eléctrica" w:date="2023-04-25T13:39:00Z">
                <w:rPr>
                  <w:rFonts w:ascii="Cambria Math" w:hAnsi="Cambria Math"/>
                  <w:sz w:val="18"/>
                </w:rPr>
              </w:ins>
            </m:ctrlPr>
          </m:sSubPr>
          <m:e>
            <m:r>
              <w:ins w:id="568" w:author="Red Eléctrica" w:date="2023-04-25T13:39:00Z">
                <w:rPr>
                  <w:rFonts w:ascii="Cambria Math" w:hAnsi="Cambria Math"/>
                  <w:sz w:val="18"/>
                </w:rPr>
                <m:t>t</m:t>
              </w:ins>
            </m:r>
          </m:e>
          <m:sub>
            <m:r>
              <w:ins w:id="569" w:author="Red Eléctrica" w:date="2023-04-25T13:39:00Z">
                <m:rPr>
                  <m:sty m:val="p"/>
                </m:rPr>
                <w:rPr>
                  <w:rFonts w:ascii="Cambria Math" w:hAnsi="Cambria Math"/>
                  <w:sz w:val="18"/>
                </w:rPr>
                <m:t>0</m:t>
              </w:ins>
            </m:r>
          </m:sub>
        </m:sSub>
      </m:oMath>
      <w:ins w:id="570" w:author="Red Eléctrica" w:date="2023-04-25T13:39:00Z">
        <w:r w:rsidR="000621A5" w:rsidRPr="00484FF9">
          <w:t>: instante en el cual se comienza a variar la frecuencia de la señal de 50 Hz</w:t>
        </w:r>
        <w:r w:rsidR="000621A5">
          <w:t>.</w:t>
        </w:r>
        <w:r w:rsidR="000621A5" w:rsidRPr="00484FF9">
          <w:t xml:space="preserve"> </w:t>
        </w:r>
        <w:r w:rsidR="000621A5">
          <w:t>S</w:t>
        </w:r>
        <w:r w:rsidR="000621A5" w:rsidRPr="00484FF9">
          <w:t>e mantendrá una inyección de 1 segundo sin variar la frecuencia antes de comenzar a reducirla</w:t>
        </w:r>
      </w:ins>
    </w:p>
    <w:p w14:paraId="67E7A45E" w14:textId="77777777" w:rsidR="000621A5" w:rsidRPr="00343515" w:rsidRDefault="00E47E7A" w:rsidP="000621A5">
      <w:pPr>
        <w:pStyle w:val="Heading4"/>
        <w:rPr>
          <w:ins w:id="571" w:author="Red Eléctrica" w:date="2023-04-25T13:39:00Z"/>
        </w:rPr>
      </w:pPr>
      <m:oMath>
        <m:sSub>
          <m:sSubPr>
            <m:ctrlPr>
              <w:ins w:id="572" w:author="Red Eléctrica" w:date="2023-04-25T13:39:00Z">
                <w:rPr>
                  <w:rFonts w:ascii="Cambria Math" w:hAnsi="Cambria Math"/>
                  <w:sz w:val="18"/>
                </w:rPr>
              </w:ins>
            </m:ctrlPr>
          </m:sSubPr>
          <m:e>
            <m:r>
              <w:ins w:id="573" w:author="Red Eléctrica" w:date="2023-04-25T13:39:00Z">
                <w:rPr>
                  <w:rFonts w:ascii="Cambria Math" w:hAnsi="Cambria Math"/>
                  <w:sz w:val="18"/>
                </w:rPr>
                <m:t>φ</m:t>
              </w:ins>
            </m:r>
          </m:e>
          <m:sub>
            <m:r>
              <w:ins w:id="574" w:author="Red Eléctrica" w:date="2023-04-25T13:39:00Z">
                <m:rPr>
                  <m:sty m:val="p"/>
                </m:rPr>
                <w:rPr>
                  <w:rFonts w:ascii="Cambria Math" w:hAnsi="Cambria Math"/>
                  <w:sz w:val="18"/>
                </w:rPr>
                <m:t>0</m:t>
              </w:ins>
            </m:r>
          </m:sub>
        </m:sSub>
        <m:r>
          <w:ins w:id="575" w:author="Red Eléctrica" w:date="2023-04-25T13:39:00Z">
            <m:rPr>
              <m:sty m:val="p"/>
            </m:rPr>
            <w:rPr>
              <w:rFonts w:ascii="Cambria Math" w:hAnsi="Cambria Math"/>
              <w:sz w:val="18"/>
            </w:rPr>
            <m:t>:</m:t>
          </w:ins>
        </m:r>
      </m:oMath>
      <w:ins w:id="576" w:author="Red Eléctrica" w:date="2023-04-25T13:39:00Z">
        <w:r w:rsidR="000621A5">
          <w:rPr>
            <w:sz w:val="18"/>
          </w:rPr>
          <w:t xml:space="preserve"> </w:t>
        </w:r>
        <w:r w:rsidR="000621A5" w:rsidRPr="00484FF9">
          <w:t>será igual a 0</w:t>
        </w:r>
      </w:ins>
    </w:p>
    <w:p w14:paraId="3C999A04" w14:textId="77777777" w:rsidR="000621A5" w:rsidRPr="00343515" w:rsidRDefault="000621A5" w:rsidP="000621A5">
      <w:pPr>
        <w:pStyle w:val="Heading6"/>
        <w:rPr>
          <w:ins w:id="577" w:author="Red Eléctrica" w:date="2023-04-25T13:39:00Z"/>
        </w:rPr>
      </w:pPr>
      <w:ins w:id="578" w:author="Red Eléctrica" w:date="2023-04-25T13:39:00Z">
        <w:r w:rsidRPr="00343515">
          <w:t xml:space="preserve">Pruebas del módulo de bloqueo por </w:t>
        </w:r>
        <w:proofErr w:type="spellStart"/>
        <w:r w:rsidRPr="00343515">
          <w:t>subtensión</w:t>
        </w:r>
        <w:proofErr w:type="spellEnd"/>
        <w:r w:rsidRPr="00343515">
          <w:t>: Se repetirán las pruebas de escalón y rampa de frecuencia verificando la correcta actuación del bloqueo de tensión en el valor ajustado.</w:t>
        </w:r>
      </w:ins>
    </w:p>
    <w:p w14:paraId="6BB66C8F" w14:textId="77777777" w:rsidR="000621A5" w:rsidRDefault="000621A5" w:rsidP="000621A5">
      <w:pPr>
        <w:rPr>
          <w:ins w:id="579" w:author="Red Eléctrica" w:date="2023-04-25T13:39:00Z"/>
        </w:rPr>
      </w:pPr>
      <w:ins w:id="580" w:author="Red Eléctrica" w:date="2023-04-25T13:39:00Z">
        <w:r w:rsidRPr="004A1A21">
          <w:t xml:space="preserve">Las pruebas de escalón de frecuencia, rampa de frecuencia y del módulo de bloqueo por </w:t>
        </w:r>
        <w:proofErr w:type="spellStart"/>
        <w:r w:rsidRPr="004A1A21">
          <w:t>subtensión</w:t>
        </w:r>
        <w:proofErr w:type="spellEnd"/>
        <w:r w:rsidRPr="004A1A21">
          <w:t xml:space="preserve"> se repetirán 5 veces</w:t>
        </w:r>
        <w:r>
          <w:t>,</w:t>
        </w:r>
        <w:r w:rsidRPr="005B11BE">
          <w:t xml:space="preserve"> </w:t>
        </w:r>
        <w:r w:rsidRPr="00671395">
          <w:t>debiendo realizarse una inyección trifásica, cuando el equipo realice el cálculo de frecuencia a partir de la medida de tensión de las tres fases, y una inyección monofásica, cuando el equipo realice el cálculo de frecuencia a partir de la medida de tensión en una única fase</w:t>
        </w:r>
        <w:r>
          <w:t>.</w:t>
        </w:r>
        <w:r w:rsidRPr="004A1A21">
          <w:t xml:space="preserve"> </w:t>
        </w:r>
      </w:ins>
    </w:p>
    <w:p w14:paraId="506F935F" w14:textId="77777777" w:rsidR="000621A5" w:rsidRPr="00343515" w:rsidRDefault="000621A5" w:rsidP="000621A5">
      <w:pPr>
        <w:rPr>
          <w:ins w:id="581" w:author="Red Eléctrica" w:date="2023-04-25T13:39:00Z"/>
        </w:rPr>
      </w:pPr>
      <w:ins w:id="582" w:author="Red Eléctrica" w:date="2023-04-25T13:39:00Z">
        <w:r w:rsidRPr="00343515">
          <w:t xml:space="preserve">Los valores de tiempo de operación para cada prueba se calcularán como la media de los </w:t>
        </w:r>
        <w:r>
          <w:t>5</w:t>
        </w:r>
        <w:r w:rsidRPr="00343515">
          <w:t xml:space="preserve"> valores registrados. </w:t>
        </w:r>
      </w:ins>
    </w:p>
    <w:p w14:paraId="6375933A" w14:textId="77777777" w:rsidR="000621A5" w:rsidRPr="00343515" w:rsidRDefault="000621A5" w:rsidP="000621A5">
      <w:pPr>
        <w:rPr>
          <w:ins w:id="583" w:author="Red Eléctrica" w:date="2023-04-25T13:39:00Z"/>
        </w:rPr>
      </w:pPr>
      <w:ins w:id="584" w:author="Red Eléctrica" w:date="2023-04-25T13:39:00Z">
        <w:r w:rsidRPr="00343515">
          <w:t>El tiempo de operación se medirá desde que el umbral de arranque del relé haya sido superado hasta que se produzca la operación del contacto de salida del relé.</w:t>
        </w:r>
      </w:ins>
    </w:p>
    <w:p w14:paraId="309E119B" w14:textId="77777777" w:rsidR="000621A5" w:rsidRDefault="000621A5" w:rsidP="000621A5">
      <w:pPr>
        <w:rPr>
          <w:ins w:id="585" w:author="Red Eléctrica" w:date="2023-04-25T13:39:00Z"/>
        </w:rPr>
      </w:pPr>
      <w:ins w:id="586" w:author="Red Eléctrica" w:date="2023-04-25T13:39:00Z">
        <w:r w:rsidRPr="002C7E6B">
          <w:t>Se considerará que la</w:t>
        </w:r>
        <w:r>
          <w:t>s</w:t>
        </w:r>
        <w:r w:rsidRPr="002C7E6B">
          <w:t xml:space="preserve"> </w:t>
        </w:r>
        <w:r>
          <w:t xml:space="preserve">pruebas de escalón de frecuencia, rampa de frecuencia y del módulo de bloqueo por </w:t>
        </w:r>
        <w:proofErr w:type="spellStart"/>
        <w:r>
          <w:t>subtensión</w:t>
        </w:r>
        <w:proofErr w:type="spellEnd"/>
        <w:r w:rsidRPr="002C7E6B">
          <w:t xml:space="preserve"> se ha</w:t>
        </w:r>
        <w:r>
          <w:t>n</w:t>
        </w:r>
        <w:r w:rsidRPr="002C7E6B">
          <w:t xml:space="preserve"> efectuado con éxito siempre que</w:t>
        </w:r>
        <w:r>
          <w:t>:</w:t>
        </w:r>
      </w:ins>
    </w:p>
    <w:p w14:paraId="3B16329D" w14:textId="77777777" w:rsidR="000621A5" w:rsidRPr="00343515" w:rsidRDefault="000621A5" w:rsidP="00162DAE">
      <w:pPr>
        <w:pStyle w:val="Heading6"/>
        <w:numPr>
          <w:ilvl w:val="0"/>
          <w:numId w:val="15"/>
        </w:numPr>
        <w:rPr>
          <w:ins w:id="587" w:author="Red Eléctrica" w:date="2023-04-25T13:39:00Z"/>
        </w:rPr>
      </w:pPr>
      <w:ins w:id="588" w:author="Red Eléctrica" w:date="2023-04-25T13:39:00Z">
        <w:r>
          <w:t>e</w:t>
        </w:r>
        <w:r w:rsidRPr="00343515">
          <w:t xml:space="preserve">l valor medio de tiempo de operación sea menor que 150 ms para aquellas instalaciones que no tengan la consideración de existentes de conformidad con lo previsto en el artículo 4.2 del Reglamento (UE) 2016/1388 de la Comisión y la normativa que lo desarrolle o menor de 200 ms para el resto de </w:t>
        </w:r>
        <w:proofErr w:type="gramStart"/>
        <w:r w:rsidRPr="00343515">
          <w:t>instalaciones</w:t>
        </w:r>
        <w:proofErr w:type="gramEnd"/>
        <w:r w:rsidRPr="00343515">
          <w:t>, y</w:t>
        </w:r>
      </w:ins>
    </w:p>
    <w:p w14:paraId="5DA07990" w14:textId="77777777" w:rsidR="000621A5" w:rsidRDefault="000621A5" w:rsidP="000621A5">
      <w:pPr>
        <w:pStyle w:val="Heading6"/>
        <w:rPr>
          <w:ins w:id="589" w:author="Red Eléctrica" w:date="2023-04-25T13:39:00Z"/>
        </w:rPr>
      </w:pPr>
      <w:ins w:id="590" w:author="Red Eléctrica" w:date="2023-04-25T13:39:00Z">
        <w:r w:rsidRPr="00343515">
          <w:t xml:space="preserve"> no se haya observado ningún rebote en los contactos de salida.</w:t>
        </w:r>
      </w:ins>
    </w:p>
    <w:p w14:paraId="706482EB" w14:textId="77777777" w:rsidR="000621A5" w:rsidRDefault="000621A5" w:rsidP="000621A5">
      <w:pPr>
        <w:rPr>
          <w:ins w:id="591" w:author="Red Eléctrica" w:date="2023-04-25T13:39:00Z"/>
        </w:rPr>
      </w:pPr>
      <w:ins w:id="592" w:author="Red Eléctrica" w:date="2023-04-25T13:39:00Z">
        <w:r>
          <w:t xml:space="preserve">Las pruebas descritas en el apartado 3.1 podrán ser sustituidas por las indicadas en el apartado 3.2 siempre que, para el equipo instalado (modelo y firmware), exista un informe previo de homologación de la función de </w:t>
        </w:r>
        <w:proofErr w:type="spellStart"/>
        <w:r>
          <w:t>subfrecuencia</w:t>
        </w:r>
        <w:proofErr w:type="spellEnd"/>
        <w:r>
          <w:t xml:space="preserve"> que recoja el resultado de estos ensayos y el cumplimiento de los requisitos especificados.</w:t>
        </w:r>
      </w:ins>
    </w:p>
    <w:p w14:paraId="5AFF6A01" w14:textId="77777777" w:rsidR="000621A5" w:rsidRPr="00544119" w:rsidRDefault="000621A5" w:rsidP="000621A5">
      <w:pPr>
        <w:pStyle w:val="Heading2"/>
        <w:rPr>
          <w:ins w:id="593" w:author="Red Eléctrica" w:date="2023-04-25T13:39:00Z"/>
        </w:rPr>
      </w:pPr>
      <w:ins w:id="594" w:author="Red Eléctrica" w:date="2023-04-25T13:39:00Z">
        <w:r>
          <w:t xml:space="preserve"> </w:t>
        </w:r>
        <w:r w:rsidRPr="00544119">
          <w:t xml:space="preserve">Pruebas </w:t>
        </w:r>
        <w:r>
          <w:t>periódicas</w:t>
        </w:r>
      </w:ins>
    </w:p>
    <w:p w14:paraId="1392934A" w14:textId="77777777" w:rsidR="000621A5" w:rsidRDefault="000621A5" w:rsidP="000621A5">
      <w:pPr>
        <w:rPr>
          <w:ins w:id="595" w:author="Red Eléctrica" w:date="2023-04-25T13:39:00Z"/>
        </w:rPr>
      </w:pPr>
      <w:ins w:id="596" w:author="Red Eléctrica" w:date="2023-04-25T13:39:00Z">
        <w:r>
          <w:t xml:space="preserve">Cuando el relé con función de deslastre de cargas por </w:t>
        </w:r>
        <w:proofErr w:type="spellStart"/>
        <w:r>
          <w:t>subfrecuencia</w:t>
        </w:r>
        <w:proofErr w:type="spellEnd"/>
        <w:r>
          <w:t xml:space="preserve"> instalado sea </w:t>
        </w:r>
        <w:proofErr w:type="gramStart"/>
        <w:r>
          <w:t>digital numérico</w:t>
        </w:r>
        <w:proofErr w:type="gramEnd"/>
        <w:r>
          <w:t xml:space="preserve"> con función de autosupervisión y </w:t>
        </w:r>
        <w:proofErr w:type="spellStart"/>
        <w:r>
          <w:t>telegestionado</w:t>
        </w:r>
        <w:proofErr w:type="spellEnd"/>
        <w:r>
          <w:t xml:space="preserve">, </w:t>
        </w:r>
        <w:r w:rsidRPr="006F217F">
          <w:t>se llevarán a cabo</w:t>
        </w:r>
        <w:r>
          <w:t>,</w:t>
        </w:r>
        <w:r w:rsidRPr="006F217F">
          <w:t xml:space="preserve"> como mínimo cada </w:t>
        </w:r>
        <w:r>
          <w:t>doce</w:t>
        </w:r>
        <w:r w:rsidRPr="006F217F">
          <w:t xml:space="preserve"> años</w:t>
        </w:r>
        <w:r>
          <w:t>,</w:t>
        </w:r>
        <w:r w:rsidRPr="006F217F">
          <w:t xml:space="preserve"> </w:t>
        </w:r>
        <w:r>
          <w:t xml:space="preserve">las siguientes pruebas: </w:t>
        </w:r>
      </w:ins>
    </w:p>
    <w:p w14:paraId="79293913" w14:textId="77777777" w:rsidR="000621A5" w:rsidRPr="006246FF" w:rsidRDefault="000621A5" w:rsidP="00162DAE">
      <w:pPr>
        <w:pStyle w:val="Heading6"/>
        <w:numPr>
          <w:ilvl w:val="0"/>
          <w:numId w:val="16"/>
        </w:numPr>
        <w:rPr>
          <w:ins w:id="597" w:author="Red Eléctrica" w:date="2023-04-25T13:39:00Z"/>
        </w:rPr>
      </w:pPr>
      <w:ins w:id="598" w:author="Red Eléctrica" w:date="2023-04-25T13:39:00Z">
        <w:r w:rsidRPr="006246FF">
          <w:t>Verificación de entradas y salidas: se deberá comprobar que todas las entradas y salidas digitales y analógicas del relé funcionan correctamente y no presentan daños ni interrupciones. Para las salidas de disparo, deberá verificarse que existe continuidad en toda la cadena del circuito de disparo</w:t>
        </w:r>
        <w:r w:rsidRPr="00636C4E">
          <w:t>, no siendo necesario realizar la apertura real del interruptor si existe registro de operación</w:t>
        </w:r>
        <w:r>
          <w:t xml:space="preserve"> </w:t>
        </w:r>
        <w:proofErr w:type="gramStart"/>
        <w:r>
          <w:t>del mismo</w:t>
        </w:r>
        <w:proofErr w:type="gramEnd"/>
        <w:r w:rsidRPr="00636C4E">
          <w:t xml:space="preserve"> de</w:t>
        </w:r>
        <w:r>
          <w:t>sde la última prueba</w:t>
        </w:r>
        <w:r w:rsidRPr="006246FF">
          <w:t>.</w:t>
        </w:r>
      </w:ins>
    </w:p>
    <w:p w14:paraId="3D7F7AC6" w14:textId="73C18938" w:rsidR="000621A5" w:rsidRDefault="000621A5" w:rsidP="000621A5">
      <w:pPr>
        <w:pStyle w:val="Heading6"/>
        <w:rPr>
          <w:ins w:id="599" w:author="Red Eléctrica" w:date="2023-04-25T13:39:00Z"/>
        </w:rPr>
      </w:pPr>
      <w:ins w:id="600" w:author="Red Eléctrica" w:date="2023-04-25T13:39:00Z">
        <w:r w:rsidRPr="006246FF">
          <w:t xml:space="preserve">Verificación medida de tensión y frecuencia: Se deberá verificar que el valor medido por el relé tenga un error en tensión inferior al 2% y un error en frecuencia inferior a 10 </w:t>
        </w:r>
        <w:proofErr w:type="spellStart"/>
        <w:r w:rsidRPr="006246FF">
          <w:t>mHz</w:t>
        </w:r>
        <w:proofErr w:type="spellEnd"/>
        <w:r w:rsidRPr="006246FF">
          <w:t xml:space="preserve"> respecto al valor inyectado</w:t>
        </w:r>
      </w:ins>
      <w:r w:rsidR="00BC3656">
        <w:t xml:space="preserve"> </w:t>
      </w:r>
      <w:ins w:id="601" w:author="Red Eléctrica" w:date="2023-04-25T13:39:00Z">
        <w:r w:rsidRPr="006246FF">
          <w:t xml:space="preserve">-valor patrón-. </w:t>
        </w:r>
      </w:ins>
    </w:p>
    <w:p w14:paraId="5E95D4EB" w14:textId="77777777" w:rsidR="000621A5" w:rsidRDefault="000621A5" w:rsidP="000621A5">
      <w:pPr>
        <w:pStyle w:val="Heading6"/>
        <w:numPr>
          <w:ilvl w:val="0"/>
          <w:numId w:val="0"/>
        </w:numPr>
        <w:ind w:left="720"/>
        <w:rPr>
          <w:ins w:id="602" w:author="Red Eléctrica" w:date="2023-04-25T13:39:00Z"/>
        </w:rPr>
      </w:pPr>
      <w:ins w:id="603" w:author="Red Eléctrica" w:date="2023-04-25T13:39:00Z">
        <w:r w:rsidRPr="006246FF">
          <w:t xml:space="preserve">Para verificar la medida de tensión, se deberá verificar la medida </w:t>
        </w:r>
        <w:r w:rsidRPr="000B5A9F">
          <w:t xml:space="preserve">en el relé, mediante inyección en el devanado secundario del </w:t>
        </w:r>
        <w:r>
          <w:t xml:space="preserve">transformador de tensión de los siguientes valores: </w:t>
        </w:r>
        <w:r w:rsidRPr="000B5A9F">
          <w:t xml:space="preserve"> </w:t>
        </w:r>
      </w:ins>
    </w:p>
    <w:p w14:paraId="35163727" w14:textId="5D3B40D3" w:rsidR="000621A5" w:rsidRDefault="000621A5" w:rsidP="00162DAE">
      <w:pPr>
        <w:pStyle w:val="Heading6"/>
        <w:numPr>
          <w:ilvl w:val="0"/>
          <w:numId w:val="12"/>
        </w:numPr>
        <w:rPr>
          <w:ins w:id="604" w:author="Red Eléctrica" w:date="2023-04-25T13:39:00Z"/>
        </w:rPr>
      </w:pPr>
      <w:ins w:id="605" w:author="Red Eléctrica" w:date="2023-04-25T13:39:00Z">
        <w:r>
          <w:t>T</w:t>
        </w:r>
        <w:r w:rsidRPr="006246FF">
          <w:t>ensión de valor eficaz igual al valor nominal de la tensión en el punto de medida del relé</w:t>
        </w:r>
      </w:ins>
      <w:r w:rsidR="001B19E7">
        <w:t>.</w:t>
      </w:r>
      <w:ins w:id="606" w:author="Red Eléctrica" w:date="2023-04-25T13:39:00Z">
        <w:r w:rsidRPr="006246FF">
          <w:t xml:space="preserve"> </w:t>
        </w:r>
      </w:ins>
    </w:p>
    <w:p w14:paraId="304EAFB5" w14:textId="77777777" w:rsidR="000621A5" w:rsidRPr="006246FF" w:rsidRDefault="000621A5" w:rsidP="00162DAE">
      <w:pPr>
        <w:pStyle w:val="Heading6"/>
        <w:numPr>
          <w:ilvl w:val="0"/>
          <w:numId w:val="12"/>
        </w:numPr>
        <w:rPr>
          <w:ins w:id="607" w:author="Red Eléctrica" w:date="2023-04-25T13:39:00Z"/>
        </w:rPr>
      </w:pPr>
      <w:ins w:id="608" w:author="Red Eléctrica" w:date="2023-04-25T13:39:00Z">
        <w:r>
          <w:t>T</w:t>
        </w:r>
        <w:r w:rsidRPr="006246FF">
          <w:t xml:space="preserve">ensión de valor eficaz igual al del ajuste de la unidad de bloqueo por </w:t>
        </w:r>
        <w:proofErr w:type="spellStart"/>
        <w:r w:rsidRPr="006246FF">
          <w:t>subtensión</w:t>
        </w:r>
        <w:proofErr w:type="spellEnd"/>
        <w:r w:rsidRPr="006246FF">
          <w:t xml:space="preserve"> del relé </w:t>
        </w:r>
        <w:r>
          <w:t xml:space="preserve">con función </w:t>
        </w:r>
        <w:r w:rsidRPr="006246FF">
          <w:t xml:space="preserve">de deslastre por </w:t>
        </w:r>
        <w:proofErr w:type="spellStart"/>
        <w:r w:rsidRPr="006246FF">
          <w:t>subfrecuencia</w:t>
        </w:r>
        <w:proofErr w:type="spellEnd"/>
        <w:r w:rsidRPr="006246FF">
          <w:t xml:space="preserve">. </w:t>
        </w:r>
      </w:ins>
    </w:p>
    <w:p w14:paraId="55B772BE" w14:textId="77777777" w:rsidR="000621A5" w:rsidRDefault="000621A5" w:rsidP="000621A5">
      <w:pPr>
        <w:rPr>
          <w:ins w:id="609" w:author="Red Eléctrica" w:date="2023-04-25T13:39:00Z"/>
        </w:rPr>
      </w:pPr>
      <w:ins w:id="610" w:author="Red Eléctrica" w:date="2023-04-25T13:39:00Z">
        <w:r>
          <w:t xml:space="preserve">Cuando el relé con función de deslastre de cargas por </w:t>
        </w:r>
        <w:proofErr w:type="spellStart"/>
        <w:r>
          <w:t>subfrecuencia</w:t>
        </w:r>
        <w:proofErr w:type="spellEnd"/>
        <w:r>
          <w:t xml:space="preserve"> instalado sea </w:t>
        </w:r>
        <w:proofErr w:type="gramStart"/>
        <w:r>
          <w:t>digital numérico</w:t>
        </w:r>
        <w:proofErr w:type="gramEnd"/>
        <w:r>
          <w:t xml:space="preserve"> con función de autosupervisión no </w:t>
        </w:r>
        <w:proofErr w:type="spellStart"/>
        <w:r>
          <w:t>telegestionado</w:t>
        </w:r>
        <w:proofErr w:type="spellEnd"/>
        <w:r>
          <w:t xml:space="preserve">, </w:t>
        </w:r>
        <w:r w:rsidRPr="006F217F">
          <w:t>se llevarán a cabo</w:t>
        </w:r>
        <w:r>
          <w:t>,</w:t>
        </w:r>
        <w:r w:rsidRPr="006F217F">
          <w:t xml:space="preserve"> como mínimo cada </w:t>
        </w:r>
        <w:r>
          <w:t>seis</w:t>
        </w:r>
        <w:r w:rsidRPr="006F217F">
          <w:t xml:space="preserve"> años</w:t>
        </w:r>
        <w:r>
          <w:t>,</w:t>
        </w:r>
        <w:r w:rsidRPr="006F217F">
          <w:t xml:space="preserve"> </w:t>
        </w:r>
        <w:r>
          <w:t xml:space="preserve">las pruebas periódicas exigidas a los relés </w:t>
        </w:r>
        <w:proofErr w:type="spellStart"/>
        <w:r>
          <w:t>telegestionados</w:t>
        </w:r>
        <w:proofErr w:type="spellEnd"/>
        <w:r>
          <w:t xml:space="preserve"> y adicionalmente: </w:t>
        </w:r>
      </w:ins>
    </w:p>
    <w:p w14:paraId="79B9C181" w14:textId="77777777" w:rsidR="000621A5" w:rsidRPr="006246FF" w:rsidRDefault="000621A5" w:rsidP="00162DAE">
      <w:pPr>
        <w:pStyle w:val="Heading6"/>
        <w:numPr>
          <w:ilvl w:val="0"/>
          <w:numId w:val="17"/>
        </w:numPr>
        <w:rPr>
          <w:ins w:id="611" w:author="Red Eléctrica" w:date="2023-04-25T13:39:00Z"/>
        </w:rPr>
      </w:pPr>
      <w:ins w:id="612" w:author="Red Eléctrica" w:date="2023-04-25T13:39:00Z">
        <w:r w:rsidRPr="006246FF">
          <w:t>Verificación del estado de leds y registros de eventos: se verificará que no existen leds de anomalía activados y que los registros de eventos no muestran incidencias en el funcionamiento del relé.</w:t>
        </w:r>
      </w:ins>
    </w:p>
    <w:p w14:paraId="664173F0" w14:textId="77777777" w:rsidR="000621A5" w:rsidRDefault="000621A5" w:rsidP="000621A5">
      <w:pPr>
        <w:rPr>
          <w:ins w:id="613" w:author="Red Eléctrica" w:date="2023-04-25T13:39:00Z"/>
        </w:rPr>
      </w:pPr>
      <w:ins w:id="614" w:author="Red Eléctrica" w:date="2023-04-25T13:39:00Z">
        <w:r>
          <w:t xml:space="preserve">Para el resto de </w:t>
        </w:r>
        <w:proofErr w:type="gramStart"/>
        <w:r>
          <w:t>relés</w:t>
        </w:r>
        <w:proofErr w:type="gramEnd"/>
        <w:r>
          <w:t xml:space="preserve"> con función de deslastre de cargas por </w:t>
        </w:r>
        <w:proofErr w:type="spellStart"/>
        <w:r>
          <w:t>subfrecuencia</w:t>
        </w:r>
        <w:proofErr w:type="spellEnd"/>
        <w:r>
          <w:t xml:space="preserve"> se llevarán a cabo, como mínimo cada tres años, las mismas pruebas de la puesta en servicio. </w:t>
        </w:r>
      </w:ins>
    </w:p>
    <w:p w14:paraId="7809A49D" w14:textId="378C9D96" w:rsidR="000621A5" w:rsidRPr="00A24BD5" w:rsidRDefault="000621A5" w:rsidP="000621A5">
      <w:pPr>
        <w:pStyle w:val="Heading1"/>
        <w:rPr>
          <w:ins w:id="615" w:author="Red Eléctrica" w:date="2023-04-25T13:39:00Z"/>
        </w:rPr>
      </w:pPr>
      <w:ins w:id="616" w:author="Red Eléctrica" w:date="2023-04-25T13:39:00Z">
        <w:r w:rsidRPr="00B0554A">
          <w:t>Pruebas de los sistemas de comunicación</w:t>
        </w:r>
      </w:ins>
      <w:ins w:id="617" w:author="Red Eléctrica" w:date="2023-04-26T12:14:00Z">
        <w:r w:rsidR="00461789">
          <w:t>,</w:t>
        </w:r>
      </w:ins>
      <w:ins w:id="618" w:author="Red Eléctrica" w:date="2023-04-25T13:39:00Z">
        <w:r>
          <w:t xml:space="preserve"> herramientas y equipos</w:t>
        </w:r>
        <w:r w:rsidRPr="00A24BD5">
          <w:t xml:space="preserve"> </w:t>
        </w:r>
      </w:ins>
    </w:p>
    <w:p w14:paraId="24FD007D" w14:textId="77777777" w:rsidR="000621A5" w:rsidRDefault="000621A5" w:rsidP="000621A5">
      <w:pPr>
        <w:rPr>
          <w:ins w:id="619" w:author="Red Eléctrica" w:date="2023-04-25T13:39:00Z"/>
        </w:rPr>
      </w:pPr>
      <w:ins w:id="620" w:author="Red Eléctrica" w:date="2023-04-25T13:39:00Z">
        <w:r>
          <w:t xml:space="preserve">Las pruebas se llevarán a cabo conforme lo establecido en </w:t>
        </w:r>
        <w:r w:rsidRPr="005D0ECF">
          <w:t>el Reglamento (UE) 2017/2196 de la Comisión</w:t>
        </w:r>
        <w:r>
          <w:t>.</w:t>
        </w:r>
        <w:r w:rsidRPr="005D0ECF">
          <w:t xml:space="preserve"> </w:t>
        </w:r>
      </w:ins>
    </w:p>
    <w:p w14:paraId="19089327" w14:textId="77777777" w:rsidR="000621A5" w:rsidRPr="00A24BD5" w:rsidRDefault="000621A5" w:rsidP="000621A5">
      <w:pPr>
        <w:pStyle w:val="Heading1"/>
        <w:rPr>
          <w:ins w:id="621" w:author="Red Eléctrica" w:date="2023-04-25T13:39:00Z"/>
        </w:rPr>
      </w:pPr>
      <w:ins w:id="622" w:author="Red Eléctrica" w:date="2023-04-25T13:39:00Z">
        <w:r w:rsidRPr="00B0554A">
          <w:t>Responsabilidad de la conformidad</w:t>
        </w:r>
        <w:r>
          <w:t xml:space="preserve"> de las pruebas </w:t>
        </w:r>
      </w:ins>
    </w:p>
    <w:p w14:paraId="79020D8A" w14:textId="26238917" w:rsidR="000621A5" w:rsidRPr="00343515" w:rsidRDefault="000621A5" w:rsidP="000621A5">
      <w:pPr>
        <w:rPr>
          <w:ins w:id="623" w:author="Red Eléctrica" w:date="2023-04-25T13:39:00Z"/>
        </w:rPr>
      </w:pPr>
      <w:ins w:id="624" w:author="Red Eléctrica" w:date="2023-04-25T13:39:00Z">
        <w:r>
          <w:t>El propietario de los equipos</w:t>
        </w:r>
        <w:r w:rsidRPr="00343515">
          <w:t xml:space="preserve"> será responsable de llevar a cabo las pruebas conforme a las condiciones establecidas </w:t>
        </w:r>
      </w:ins>
      <w:ins w:id="625" w:author="Red Eléctrica" w:date="2023-04-26T10:30:00Z">
        <w:r w:rsidR="0004122A">
          <w:t>en este anexo</w:t>
        </w:r>
      </w:ins>
      <w:ins w:id="626" w:author="Red Eléctrica" w:date="2023-04-25T13:39:00Z">
        <w:r>
          <w:t>, así como de</w:t>
        </w:r>
        <w:r w:rsidRPr="00343515">
          <w:t xml:space="preserve"> </w:t>
        </w:r>
        <w:r>
          <w:t>guardar</w:t>
        </w:r>
        <w:r w:rsidRPr="00343515">
          <w:t xml:space="preserve"> los registros e informes que acrediten el cumplimiento, anotando cualquier anomalía o incidencia detectada en la prueba. </w:t>
        </w:r>
      </w:ins>
    </w:p>
    <w:p w14:paraId="5ECE672F" w14:textId="4A7E28E7" w:rsidR="000621A5" w:rsidRPr="00343515" w:rsidRDefault="000621A5" w:rsidP="000621A5">
      <w:pPr>
        <w:rPr>
          <w:ins w:id="627" w:author="Red Eléctrica" w:date="2023-04-25T13:39:00Z"/>
        </w:rPr>
      </w:pPr>
      <w:ins w:id="628" w:author="Red Eléctrica" w:date="2023-04-25T13:39:00Z">
        <w:r w:rsidRPr="00343515">
          <w:t>Cuando las pruebas no se hayan efectuado con éxito conforme a las condiciones establecidas, deberán ser subsanados los defectos que ocasio</w:t>
        </w:r>
        <w:r>
          <w:t>naron</w:t>
        </w:r>
        <w:r w:rsidRPr="00343515">
          <w:t xml:space="preserve"> el incumplimiento y deberán ser repetidas las pruebas.</w:t>
        </w:r>
      </w:ins>
    </w:p>
    <w:p w14:paraId="2F596040" w14:textId="4F81B2DA" w:rsidR="000621A5" w:rsidRDefault="000621A5" w:rsidP="000621A5">
      <w:pPr>
        <w:rPr>
          <w:ins w:id="629" w:author="Red Eléctrica" w:date="2023-04-25T13:39:00Z"/>
        </w:rPr>
      </w:pPr>
      <w:ins w:id="630" w:author="Red Eléctrica" w:date="2023-04-25T13:39:00Z">
        <w:r w:rsidRPr="00343515">
          <w:t xml:space="preserve">El </w:t>
        </w:r>
        <w:r>
          <w:t>OS</w:t>
        </w:r>
        <w:r w:rsidRPr="00343515">
          <w:t xml:space="preserve"> podrá solicitar los registros e informes de las pruebas cuando lo considere necesario para evaluar el correcto funcionamiento de todos los equipos y capacidades considerad</w:t>
        </w:r>
      </w:ins>
      <w:ins w:id="631" w:author="Red Eléctrica" w:date="2023-04-26T10:31:00Z">
        <w:r w:rsidR="001B64C8">
          <w:t>as</w:t>
        </w:r>
      </w:ins>
      <w:ins w:id="632" w:author="Red Eléctrica" w:date="2023-04-25T13:39:00Z">
        <w:r w:rsidRPr="00343515">
          <w:t>.</w:t>
        </w:r>
      </w:ins>
    </w:p>
    <w:p w14:paraId="359068EA" w14:textId="77777777" w:rsidR="000621A5" w:rsidRPr="00CD4A68" w:rsidRDefault="000621A5" w:rsidP="00CD4A68">
      <w:pPr>
        <w:spacing w:after="160" w:line="259" w:lineRule="auto"/>
        <w:ind w:left="0" w:firstLine="0"/>
        <w:jc w:val="left"/>
      </w:pPr>
    </w:p>
    <w:sectPr w:rsidR="000621A5" w:rsidRPr="00CD4A68">
      <w:footnotePr>
        <w:numRestart w:val="eachPage"/>
      </w:footnotePr>
      <w:pgSz w:w="11906" w:h="16838"/>
      <w:pgMar w:top="1420" w:right="1694" w:bottom="1418"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EC294" w14:textId="77777777" w:rsidR="009F5C7E" w:rsidRDefault="009F5C7E">
      <w:pPr>
        <w:spacing w:after="0" w:line="240" w:lineRule="auto"/>
      </w:pPr>
      <w:r>
        <w:separator/>
      </w:r>
    </w:p>
  </w:endnote>
  <w:endnote w:type="continuationSeparator" w:id="0">
    <w:p w14:paraId="1BB2654E" w14:textId="77777777" w:rsidR="009F5C7E" w:rsidRDefault="009F5C7E">
      <w:pPr>
        <w:spacing w:after="0" w:line="240" w:lineRule="auto"/>
      </w:pPr>
      <w:r>
        <w:continuationSeparator/>
      </w:r>
    </w:p>
  </w:endnote>
  <w:endnote w:type="continuationNotice" w:id="1">
    <w:p w14:paraId="63531F17" w14:textId="77777777" w:rsidR="009F5C7E" w:rsidRDefault="009F5C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Barlow Semi Condensed">
    <w:charset w:val="00"/>
    <w:family w:val="auto"/>
    <w:pitch w:val="variable"/>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FE1899" w14:textId="77777777" w:rsidR="009F5C7E" w:rsidRDefault="009F5C7E">
      <w:pPr>
        <w:spacing w:after="0" w:line="273" w:lineRule="auto"/>
        <w:ind w:left="0" w:firstLine="0"/>
        <w:jc w:val="left"/>
      </w:pPr>
      <w:r>
        <w:separator/>
      </w:r>
    </w:p>
  </w:footnote>
  <w:footnote w:type="continuationSeparator" w:id="0">
    <w:p w14:paraId="05EE05CB" w14:textId="77777777" w:rsidR="009F5C7E" w:rsidRDefault="009F5C7E">
      <w:pPr>
        <w:spacing w:after="0" w:line="273" w:lineRule="auto"/>
        <w:ind w:left="0" w:firstLine="0"/>
        <w:jc w:val="left"/>
      </w:pPr>
      <w:r>
        <w:continuationSeparator/>
      </w:r>
    </w:p>
  </w:footnote>
  <w:footnote w:type="continuationNotice" w:id="1">
    <w:p w14:paraId="7DB00395" w14:textId="77777777" w:rsidR="009F5C7E" w:rsidRDefault="009F5C7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21324"/>
    <w:multiLevelType w:val="hybridMultilevel"/>
    <w:tmpl w:val="000E6796"/>
    <w:lvl w:ilvl="0" w:tplc="6DE8E7FA">
      <w:numFmt w:val="bullet"/>
      <w:lvlText w:val="-"/>
      <w:lvlJc w:val="left"/>
      <w:pPr>
        <w:ind w:left="1068" w:hanging="360"/>
      </w:pPr>
      <w:rPr>
        <w:rFonts w:ascii="Arial" w:eastAsia="Arial"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15:restartNumberingAfterBreak="0">
    <w:nsid w:val="0DF658AF"/>
    <w:multiLevelType w:val="hybridMultilevel"/>
    <w:tmpl w:val="3E40680C"/>
    <w:lvl w:ilvl="0" w:tplc="1674C2A8">
      <w:numFmt w:val="bullet"/>
      <w:lvlText w:val="-"/>
      <w:lvlJc w:val="left"/>
      <w:pPr>
        <w:ind w:left="1778" w:hanging="360"/>
      </w:pPr>
      <w:rPr>
        <w:rFonts w:ascii="Arial" w:eastAsia="Arial" w:hAnsi="Arial" w:cs="Arial" w:hint="default"/>
      </w:rPr>
    </w:lvl>
    <w:lvl w:ilvl="1" w:tplc="0C0A0003">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2" w15:restartNumberingAfterBreak="0">
    <w:nsid w:val="1E7C3C48"/>
    <w:multiLevelType w:val="hybridMultilevel"/>
    <w:tmpl w:val="57A841CA"/>
    <w:lvl w:ilvl="0" w:tplc="F2D6B604">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9C25394">
      <w:start w:val="1"/>
      <w:numFmt w:val="bullet"/>
      <w:lvlText w:val="o"/>
      <w:lvlJc w:val="left"/>
      <w:pPr>
        <w:ind w:left="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37CFFF6">
      <w:start w:val="1"/>
      <w:numFmt w:val="bullet"/>
      <w:lvlText w:val="▪"/>
      <w:lvlJc w:val="left"/>
      <w:pPr>
        <w:ind w:left="1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066ABEA">
      <w:start w:val="1"/>
      <w:numFmt w:val="bullet"/>
      <w:pStyle w:val="Heading5"/>
      <w:lvlText w:val=""/>
      <w:lvlJc w:val="left"/>
      <w:pPr>
        <w:ind w:left="188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4" w:tplc="9ACAD410">
      <w:start w:val="1"/>
      <w:numFmt w:val="bullet"/>
      <w:lvlText w:val="o"/>
      <w:lvlJc w:val="left"/>
      <w:pPr>
        <w:ind w:left="22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6A25532">
      <w:start w:val="1"/>
      <w:numFmt w:val="bullet"/>
      <w:lvlText w:val="▪"/>
      <w:lvlJc w:val="left"/>
      <w:pPr>
        <w:ind w:left="30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08AA6D8">
      <w:start w:val="1"/>
      <w:numFmt w:val="bullet"/>
      <w:lvlText w:val="•"/>
      <w:lvlJc w:val="left"/>
      <w:pPr>
        <w:ind w:left="3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02A3B60">
      <w:start w:val="1"/>
      <w:numFmt w:val="bullet"/>
      <w:lvlText w:val="o"/>
      <w:lvlJc w:val="left"/>
      <w:pPr>
        <w:ind w:left="4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3C6C1E8">
      <w:start w:val="1"/>
      <w:numFmt w:val="bullet"/>
      <w:lvlText w:val="▪"/>
      <w:lvlJc w:val="left"/>
      <w:pPr>
        <w:ind w:left="5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CD6542A"/>
    <w:multiLevelType w:val="multilevel"/>
    <w:tmpl w:val="5C7200B6"/>
    <w:lvl w:ilvl="0">
      <w:start w:val="1"/>
      <w:numFmt w:val="decimal"/>
      <w:pStyle w:val="NumerosPR"/>
      <w:lvlText w:val="%1."/>
      <w:lvlJc w:val="left"/>
      <w:pPr>
        <w:ind w:left="284" w:hanging="284"/>
      </w:pPr>
      <w:rPr>
        <w:rFonts w:asciiTheme="minorHAnsi" w:hAnsiTheme="minorHAnsi" w:hint="default"/>
        <w:b/>
        <w:i w:val="0"/>
        <w:color w:val="006699"/>
      </w:rPr>
    </w:lvl>
    <w:lvl w:ilvl="1">
      <w:start w:val="1"/>
      <w:numFmt w:val="decimal"/>
      <w:lvlText w:val="%1.%2."/>
      <w:lvlJc w:val="left"/>
      <w:pPr>
        <w:ind w:left="567" w:hanging="283"/>
      </w:pPr>
      <w:rPr>
        <w:rFonts w:asciiTheme="minorHAnsi" w:hAnsiTheme="minorHAnsi" w:hint="default"/>
        <w:b/>
        <w:i w:val="0"/>
        <w:color w:val="595959" w:themeColor="text1" w:themeTint="A6"/>
      </w:rPr>
    </w:lvl>
    <w:lvl w:ilvl="2">
      <w:start w:val="1"/>
      <w:numFmt w:val="decimal"/>
      <w:lvlText w:val="%3."/>
      <w:lvlJc w:val="right"/>
      <w:pPr>
        <w:ind w:left="425" w:firstLine="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15:restartNumberingAfterBreak="0">
    <w:nsid w:val="34AB3FFE"/>
    <w:multiLevelType w:val="hybridMultilevel"/>
    <w:tmpl w:val="CF629272"/>
    <w:lvl w:ilvl="0" w:tplc="BC4E74D6">
      <w:start w:val="1"/>
      <w:numFmt w:val="lowerLetter"/>
      <w:pStyle w:val="Heading6"/>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342C24">
      <w:start w:val="1"/>
      <w:numFmt w:val="decimal"/>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50CE35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FF69086">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454DB28">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F0816FE">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750DC78">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BCA6004">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DCA7DF6">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7A2763B"/>
    <w:multiLevelType w:val="hybridMultilevel"/>
    <w:tmpl w:val="850EE358"/>
    <w:lvl w:ilvl="0" w:tplc="3B407CAC">
      <w:start w:val="1"/>
      <w:numFmt w:val="bullet"/>
      <w:pStyle w:val="Heading3"/>
      <w:lvlText w:val=""/>
      <w:lvlJc w:val="left"/>
      <w:pPr>
        <w:ind w:left="739" w:hanging="360"/>
      </w:pPr>
      <w:rPr>
        <w:rFonts w:ascii="Symbol" w:hAnsi="Symbol" w:hint="default"/>
      </w:rPr>
    </w:lvl>
    <w:lvl w:ilvl="1" w:tplc="0C0A0003" w:tentative="1">
      <w:start w:val="1"/>
      <w:numFmt w:val="bullet"/>
      <w:lvlText w:val="o"/>
      <w:lvlJc w:val="left"/>
      <w:pPr>
        <w:ind w:left="1459" w:hanging="360"/>
      </w:pPr>
      <w:rPr>
        <w:rFonts w:ascii="Courier New" w:hAnsi="Courier New" w:cs="Courier New" w:hint="default"/>
      </w:rPr>
    </w:lvl>
    <w:lvl w:ilvl="2" w:tplc="0C0A0005" w:tentative="1">
      <w:start w:val="1"/>
      <w:numFmt w:val="bullet"/>
      <w:lvlText w:val=""/>
      <w:lvlJc w:val="left"/>
      <w:pPr>
        <w:ind w:left="2179" w:hanging="360"/>
      </w:pPr>
      <w:rPr>
        <w:rFonts w:ascii="Wingdings" w:hAnsi="Wingdings" w:hint="default"/>
      </w:rPr>
    </w:lvl>
    <w:lvl w:ilvl="3" w:tplc="0C0A0001" w:tentative="1">
      <w:start w:val="1"/>
      <w:numFmt w:val="bullet"/>
      <w:lvlText w:val=""/>
      <w:lvlJc w:val="left"/>
      <w:pPr>
        <w:ind w:left="2899" w:hanging="360"/>
      </w:pPr>
      <w:rPr>
        <w:rFonts w:ascii="Symbol" w:hAnsi="Symbol" w:hint="default"/>
      </w:rPr>
    </w:lvl>
    <w:lvl w:ilvl="4" w:tplc="0C0A0003" w:tentative="1">
      <w:start w:val="1"/>
      <w:numFmt w:val="bullet"/>
      <w:lvlText w:val="o"/>
      <w:lvlJc w:val="left"/>
      <w:pPr>
        <w:ind w:left="3619" w:hanging="360"/>
      </w:pPr>
      <w:rPr>
        <w:rFonts w:ascii="Courier New" w:hAnsi="Courier New" w:cs="Courier New" w:hint="default"/>
      </w:rPr>
    </w:lvl>
    <w:lvl w:ilvl="5" w:tplc="0C0A0005" w:tentative="1">
      <w:start w:val="1"/>
      <w:numFmt w:val="bullet"/>
      <w:lvlText w:val=""/>
      <w:lvlJc w:val="left"/>
      <w:pPr>
        <w:ind w:left="4339" w:hanging="360"/>
      </w:pPr>
      <w:rPr>
        <w:rFonts w:ascii="Wingdings" w:hAnsi="Wingdings" w:hint="default"/>
      </w:rPr>
    </w:lvl>
    <w:lvl w:ilvl="6" w:tplc="0C0A0001" w:tentative="1">
      <w:start w:val="1"/>
      <w:numFmt w:val="bullet"/>
      <w:lvlText w:val=""/>
      <w:lvlJc w:val="left"/>
      <w:pPr>
        <w:ind w:left="5059" w:hanging="360"/>
      </w:pPr>
      <w:rPr>
        <w:rFonts w:ascii="Symbol" w:hAnsi="Symbol" w:hint="default"/>
      </w:rPr>
    </w:lvl>
    <w:lvl w:ilvl="7" w:tplc="0C0A0003" w:tentative="1">
      <w:start w:val="1"/>
      <w:numFmt w:val="bullet"/>
      <w:lvlText w:val="o"/>
      <w:lvlJc w:val="left"/>
      <w:pPr>
        <w:ind w:left="5779" w:hanging="360"/>
      </w:pPr>
      <w:rPr>
        <w:rFonts w:ascii="Courier New" w:hAnsi="Courier New" w:cs="Courier New" w:hint="default"/>
      </w:rPr>
    </w:lvl>
    <w:lvl w:ilvl="8" w:tplc="0C0A0005" w:tentative="1">
      <w:start w:val="1"/>
      <w:numFmt w:val="bullet"/>
      <w:lvlText w:val=""/>
      <w:lvlJc w:val="left"/>
      <w:pPr>
        <w:ind w:left="6499" w:hanging="360"/>
      </w:pPr>
      <w:rPr>
        <w:rFonts w:ascii="Wingdings" w:hAnsi="Wingdings" w:hint="default"/>
      </w:rPr>
    </w:lvl>
  </w:abstractNum>
  <w:abstractNum w:abstractNumId="6" w15:restartNumberingAfterBreak="0">
    <w:nsid w:val="399545C0"/>
    <w:multiLevelType w:val="hybridMultilevel"/>
    <w:tmpl w:val="1C44DCFA"/>
    <w:lvl w:ilvl="0" w:tplc="1AB28254">
      <w:start w:val="1"/>
      <w:numFmt w:val="bullet"/>
      <w:pStyle w:val="Heading7"/>
      <w:lvlText w:val="-"/>
      <w:lvlJc w:val="left"/>
      <w:pPr>
        <w:ind w:left="379" w:hanging="360"/>
      </w:pPr>
      <w:rPr>
        <w:rFonts w:ascii="Arial" w:eastAsia="Arial" w:hAnsi="Arial" w:cs="Arial" w:hint="default"/>
      </w:rPr>
    </w:lvl>
    <w:lvl w:ilvl="1" w:tplc="0C0A0003" w:tentative="1">
      <w:start w:val="1"/>
      <w:numFmt w:val="bullet"/>
      <w:lvlText w:val="o"/>
      <w:lvlJc w:val="left"/>
      <w:pPr>
        <w:ind w:left="1099" w:hanging="360"/>
      </w:pPr>
      <w:rPr>
        <w:rFonts w:ascii="Courier New" w:hAnsi="Courier New" w:cs="Courier New" w:hint="default"/>
      </w:rPr>
    </w:lvl>
    <w:lvl w:ilvl="2" w:tplc="0C0A0005">
      <w:start w:val="1"/>
      <w:numFmt w:val="bullet"/>
      <w:lvlText w:val=""/>
      <w:lvlJc w:val="left"/>
      <w:pPr>
        <w:ind w:left="1819" w:hanging="360"/>
      </w:pPr>
      <w:rPr>
        <w:rFonts w:ascii="Wingdings" w:hAnsi="Wingdings" w:hint="default"/>
      </w:rPr>
    </w:lvl>
    <w:lvl w:ilvl="3" w:tplc="0C0A0001" w:tentative="1">
      <w:start w:val="1"/>
      <w:numFmt w:val="bullet"/>
      <w:lvlText w:val=""/>
      <w:lvlJc w:val="left"/>
      <w:pPr>
        <w:ind w:left="2539" w:hanging="360"/>
      </w:pPr>
      <w:rPr>
        <w:rFonts w:ascii="Symbol" w:hAnsi="Symbol" w:hint="default"/>
      </w:rPr>
    </w:lvl>
    <w:lvl w:ilvl="4" w:tplc="0C0A0003" w:tentative="1">
      <w:start w:val="1"/>
      <w:numFmt w:val="bullet"/>
      <w:lvlText w:val="o"/>
      <w:lvlJc w:val="left"/>
      <w:pPr>
        <w:ind w:left="3259" w:hanging="360"/>
      </w:pPr>
      <w:rPr>
        <w:rFonts w:ascii="Courier New" w:hAnsi="Courier New" w:cs="Courier New" w:hint="default"/>
      </w:rPr>
    </w:lvl>
    <w:lvl w:ilvl="5" w:tplc="0C0A0005" w:tentative="1">
      <w:start w:val="1"/>
      <w:numFmt w:val="bullet"/>
      <w:lvlText w:val=""/>
      <w:lvlJc w:val="left"/>
      <w:pPr>
        <w:ind w:left="3979" w:hanging="360"/>
      </w:pPr>
      <w:rPr>
        <w:rFonts w:ascii="Wingdings" w:hAnsi="Wingdings" w:hint="default"/>
      </w:rPr>
    </w:lvl>
    <w:lvl w:ilvl="6" w:tplc="0C0A0001" w:tentative="1">
      <w:start w:val="1"/>
      <w:numFmt w:val="bullet"/>
      <w:lvlText w:val=""/>
      <w:lvlJc w:val="left"/>
      <w:pPr>
        <w:ind w:left="4699" w:hanging="360"/>
      </w:pPr>
      <w:rPr>
        <w:rFonts w:ascii="Symbol" w:hAnsi="Symbol" w:hint="default"/>
      </w:rPr>
    </w:lvl>
    <w:lvl w:ilvl="7" w:tplc="0C0A0003" w:tentative="1">
      <w:start w:val="1"/>
      <w:numFmt w:val="bullet"/>
      <w:lvlText w:val="o"/>
      <w:lvlJc w:val="left"/>
      <w:pPr>
        <w:ind w:left="5419" w:hanging="360"/>
      </w:pPr>
      <w:rPr>
        <w:rFonts w:ascii="Courier New" w:hAnsi="Courier New" w:cs="Courier New" w:hint="default"/>
      </w:rPr>
    </w:lvl>
    <w:lvl w:ilvl="8" w:tplc="0C0A0005" w:tentative="1">
      <w:start w:val="1"/>
      <w:numFmt w:val="bullet"/>
      <w:lvlText w:val=""/>
      <w:lvlJc w:val="left"/>
      <w:pPr>
        <w:ind w:left="6139" w:hanging="360"/>
      </w:pPr>
      <w:rPr>
        <w:rFonts w:ascii="Wingdings" w:hAnsi="Wingdings" w:hint="default"/>
      </w:rPr>
    </w:lvl>
  </w:abstractNum>
  <w:abstractNum w:abstractNumId="7" w15:restartNumberingAfterBreak="0">
    <w:nsid w:val="3CA131CD"/>
    <w:multiLevelType w:val="hybridMultilevel"/>
    <w:tmpl w:val="A9B2C1C4"/>
    <w:lvl w:ilvl="0" w:tplc="0C0A0001">
      <w:start w:val="1"/>
      <w:numFmt w:val="bullet"/>
      <w:lvlText w:val=""/>
      <w:lvlJc w:val="left"/>
      <w:pPr>
        <w:ind w:left="374" w:hanging="360"/>
      </w:pPr>
      <w:rPr>
        <w:rFonts w:ascii="Symbol" w:hAnsi="Symbol" w:hint="default"/>
      </w:rPr>
    </w:lvl>
    <w:lvl w:ilvl="1" w:tplc="0C0A0003" w:tentative="1">
      <w:start w:val="1"/>
      <w:numFmt w:val="bullet"/>
      <w:lvlText w:val="o"/>
      <w:lvlJc w:val="left"/>
      <w:pPr>
        <w:ind w:left="1094" w:hanging="360"/>
      </w:pPr>
      <w:rPr>
        <w:rFonts w:ascii="Courier New" w:hAnsi="Courier New" w:cs="Courier New" w:hint="default"/>
      </w:rPr>
    </w:lvl>
    <w:lvl w:ilvl="2" w:tplc="0C0A0005" w:tentative="1">
      <w:start w:val="1"/>
      <w:numFmt w:val="bullet"/>
      <w:lvlText w:val=""/>
      <w:lvlJc w:val="left"/>
      <w:pPr>
        <w:ind w:left="1814" w:hanging="360"/>
      </w:pPr>
      <w:rPr>
        <w:rFonts w:ascii="Wingdings" w:hAnsi="Wingdings" w:hint="default"/>
      </w:rPr>
    </w:lvl>
    <w:lvl w:ilvl="3" w:tplc="0C0A0001" w:tentative="1">
      <w:start w:val="1"/>
      <w:numFmt w:val="bullet"/>
      <w:lvlText w:val=""/>
      <w:lvlJc w:val="left"/>
      <w:pPr>
        <w:ind w:left="2534" w:hanging="360"/>
      </w:pPr>
      <w:rPr>
        <w:rFonts w:ascii="Symbol" w:hAnsi="Symbol" w:hint="default"/>
      </w:rPr>
    </w:lvl>
    <w:lvl w:ilvl="4" w:tplc="0C0A0003" w:tentative="1">
      <w:start w:val="1"/>
      <w:numFmt w:val="bullet"/>
      <w:lvlText w:val="o"/>
      <w:lvlJc w:val="left"/>
      <w:pPr>
        <w:ind w:left="3254" w:hanging="360"/>
      </w:pPr>
      <w:rPr>
        <w:rFonts w:ascii="Courier New" w:hAnsi="Courier New" w:cs="Courier New" w:hint="default"/>
      </w:rPr>
    </w:lvl>
    <w:lvl w:ilvl="5" w:tplc="0C0A0005" w:tentative="1">
      <w:start w:val="1"/>
      <w:numFmt w:val="bullet"/>
      <w:lvlText w:val=""/>
      <w:lvlJc w:val="left"/>
      <w:pPr>
        <w:ind w:left="3974" w:hanging="360"/>
      </w:pPr>
      <w:rPr>
        <w:rFonts w:ascii="Wingdings" w:hAnsi="Wingdings" w:hint="default"/>
      </w:rPr>
    </w:lvl>
    <w:lvl w:ilvl="6" w:tplc="0C0A0001" w:tentative="1">
      <w:start w:val="1"/>
      <w:numFmt w:val="bullet"/>
      <w:lvlText w:val=""/>
      <w:lvlJc w:val="left"/>
      <w:pPr>
        <w:ind w:left="4694" w:hanging="360"/>
      </w:pPr>
      <w:rPr>
        <w:rFonts w:ascii="Symbol" w:hAnsi="Symbol" w:hint="default"/>
      </w:rPr>
    </w:lvl>
    <w:lvl w:ilvl="7" w:tplc="0C0A0003" w:tentative="1">
      <w:start w:val="1"/>
      <w:numFmt w:val="bullet"/>
      <w:lvlText w:val="o"/>
      <w:lvlJc w:val="left"/>
      <w:pPr>
        <w:ind w:left="5414" w:hanging="360"/>
      </w:pPr>
      <w:rPr>
        <w:rFonts w:ascii="Courier New" w:hAnsi="Courier New" w:cs="Courier New" w:hint="default"/>
      </w:rPr>
    </w:lvl>
    <w:lvl w:ilvl="8" w:tplc="0C0A0005" w:tentative="1">
      <w:start w:val="1"/>
      <w:numFmt w:val="bullet"/>
      <w:lvlText w:val=""/>
      <w:lvlJc w:val="left"/>
      <w:pPr>
        <w:ind w:left="6134" w:hanging="360"/>
      </w:pPr>
      <w:rPr>
        <w:rFonts w:ascii="Wingdings" w:hAnsi="Wingdings" w:hint="default"/>
      </w:rPr>
    </w:lvl>
  </w:abstractNum>
  <w:abstractNum w:abstractNumId="8" w15:restartNumberingAfterBreak="0">
    <w:nsid w:val="4CE76E35"/>
    <w:multiLevelType w:val="hybridMultilevel"/>
    <w:tmpl w:val="87AA1AB0"/>
    <w:lvl w:ilvl="0" w:tplc="1D0CA6B6">
      <w:start w:val="1"/>
      <w:numFmt w:val="bullet"/>
      <w:pStyle w:val="Heading4"/>
      <w:lvlText w:val="o"/>
      <w:lvlJc w:val="left"/>
      <w:pPr>
        <w:ind w:left="1068" w:hanging="360"/>
      </w:pPr>
      <w:rPr>
        <w:rFonts w:ascii="Courier New" w:hAnsi="Courier New" w:hint="default"/>
      </w:rPr>
    </w:lvl>
    <w:lvl w:ilvl="1" w:tplc="0C0A0005">
      <w:start w:val="1"/>
      <w:numFmt w:val="bullet"/>
      <w:lvlText w:val=""/>
      <w:lvlJc w:val="left"/>
      <w:pPr>
        <w:ind w:left="1788" w:hanging="360"/>
      </w:pPr>
      <w:rPr>
        <w:rFonts w:ascii="Wingdings" w:hAnsi="Wingdings"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9" w15:restartNumberingAfterBreak="0">
    <w:nsid w:val="508E1D20"/>
    <w:multiLevelType w:val="multilevel"/>
    <w:tmpl w:val="F71A50E8"/>
    <w:lvl w:ilvl="0">
      <w:start w:val="1"/>
      <w:numFmt w:val="bullet"/>
      <w:pStyle w:val="Bolo"/>
      <w:lvlText w:val=""/>
      <w:lvlJc w:val="left"/>
      <w:pPr>
        <w:tabs>
          <w:tab w:val="num" w:pos="198"/>
        </w:tabs>
        <w:ind w:left="198" w:hanging="198"/>
      </w:pPr>
      <w:rPr>
        <w:rFonts w:ascii="Symbol" w:hAnsi="Symbol" w:hint="default"/>
        <w:color w:val="006699"/>
      </w:rPr>
    </w:lvl>
    <w:lvl w:ilvl="1">
      <w:start w:val="1"/>
      <w:numFmt w:val="bullet"/>
      <w:lvlText w:val="o"/>
      <w:lvlJc w:val="left"/>
      <w:pPr>
        <w:tabs>
          <w:tab w:val="num" w:pos="397"/>
        </w:tabs>
        <w:ind w:left="397" w:hanging="199"/>
      </w:pPr>
      <w:rPr>
        <w:rFonts w:ascii="Courier New" w:hAnsi="Courier New" w:hint="default"/>
        <w:color w:val="006699"/>
      </w:rPr>
    </w:lvl>
    <w:lvl w:ilvl="2">
      <w:start w:val="1"/>
      <w:numFmt w:val="bullet"/>
      <w:lvlText w:val=""/>
      <w:lvlJc w:val="left"/>
      <w:pPr>
        <w:tabs>
          <w:tab w:val="num" w:pos="595"/>
        </w:tabs>
        <w:ind w:left="595" w:hanging="198"/>
      </w:pPr>
      <w:rPr>
        <w:rFonts w:ascii="Symbol" w:hAnsi="Symbol" w:hint="default"/>
        <w:color w:val="006699"/>
      </w:rPr>
    </w:lvl>
    <w:lvl w:ilvl="3">
      <w:start w:val="1"/>
      <w:numFmt w:val="bullet"/>
      <w:lvlText w:val=""/>
      <w:lvlJc w:val="left"/>
      <w:pPr>
        <w:tabs>
          <w:tab w:val="num" w:pos="794"/>
        </w:tabs>
        <w:ind w:left="794" w:hanging="199"/>
      </w:pPr>
      <w:rPr>
        <w:rFonts w:ascii="Symbol" w:hAnsi="Symbol" w:hint="default"/>
        <w:color w:val="006699"/>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74AC35D0"/>
    <w:multiLevelType w:val="multilevel"/>
    <w:tmpl w:val="842626F0"/>
    <w:lvl w:ilvl="0">
      <w:start w:val="1"/>
      <w:numFmt w:val="decimal"/>
      <w:pStyle w:val="TtuloREE"/>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5"/>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792C6B29"/>
    <w:multiLevelType w:val="multilevel"/>
    <w:tmpl w:val="D57A369A"/>
    <w:lvl w:ilvl="0">
      <w:start w:val="1"/>
      <w:numFmt w:val="decimal"/>
      <w:pStyle w:val="Heading1"/>
      <w:lvlText w:val="%1."/>
      <w:lvlJc w:val="left"/>
      <w:pPr>
        <w:ind w:left="364" w:hanging="360"/>
      </w:pPr>
      <w:rPr>
        <w:rFonts w:hint="default"/>
      </w:rPr>
    </w:lvl>
    <w:lvl w:ilvl="1">
      <w:start w:val="1"/>
      <w:numFmt w:val="decimal"/>
      <w:pStyle w:val="Heading2"/>
      <w:isLgl/>
      <w:lvlText w:val="%1.%2."/>
      <w:lvlJc w:val="left"/>
      <w:pPr>
        <w:ind w:left="724" w:hanging="720"/>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1084" w:hanging="1080"/>
      </w:pPr>
      <w:rPr>
        <w:rFonts w:hint="default"/>
      </w:rPr>
    </w:lvl>
    <w:lvl w:ilvl="4">
      <w:start w:val="1"/>
      <w:numFmt w:val="decimal"/>
      <w:isLgl/>
      <w:lvlText w:val="%1.%2.%3.%4.%5."/>
      <w:lvlJc w:val="left"/>
      <w:pPr>
        <w:ind w:left="1084" w:hanging="1080"/>
      </w:pPr>
      <w:rPr>
        <w:rFonts w:hint="default"/>
      </w:rPr>
    </w:lvl>
    <w:lvl w:ilvl="5">
      <w:start w:val="1"/>
      <w:numFmt w:val="decimal"/>
      <w:isLgl/>
      <w:lvlText w:val="%1.%2.%3.%4.%5.%6."/>
      <w:lvlJc w:val="left"/>
      <w:pPr>
        <w:ind w:left="1444"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4" w:hanging="1800"/>
      </w:pPr>
      <w:rPr>
        <w:rFonts w:hint="default"/>
      </w:rPr>
    </w:lvl>
    <w:lvl w:ilvl="8">
      <w:start w:val="1"/>
      <w:numFmt w:val="decimal"/>
      <w:isLgl/>
      <w:lvlText w:val="%1.%2.%3.%4.%5.%6.%7.%8.%9."/>
      <w:lvlJc w:val="left"/>
      <w:pPr>
        <w:ind w:left="1804" w:hanging="1800"/>
      </w:pPr>
      <w:rPr>
        <w:rFonts w:hint="default"/>
      </w:rPr>
    </w:lvl>
  </w:abstractNum>
  <w:num w:numId="1" w16cid:durableId="1308969185">
    <w:abstractNumId w:val="4"/>
  </w:num>
  <w:num w:numId="2" w16cid:durableId="1127579002">
    <w:abstractNumId w:val="2"/>
  </w:num>
  <w:num w:numId="3" w16cid:durableId="398989065">
    <w:abstractNumId w:val="5"/>
  </w:num>
  <w:num w:numId="4" w16cid:durableId="2028629232">
    <w:abstractNumId w:val="8"/>
  </w:num>
  <w:num w:numId="5" w16cid:durableId="130756070">
    <w:abstractNumId w:val="6"/>
  </w:num>
  <w:num w:numId="6" w16cid:durableId="267352298">
    <w:abstractNumId w:val="11"/>
  </w:num>
  <w:num w:numId="7" w16cid:durableId="683479006">
    <w:abstractNumId w:val="11"/>
  </w:num>
  <w:num w:numId="8" w16cid:durableId="132871472">
    <w:abstractNumId w:val="3"/>
    <w:lvlOverride w:ilvl="0">
      <w:lvl w:ilvl="0">
        <w:start w:val="1"/>
        <w:numFmt w:val="decimal"/>
        <w:pStyle w:val="NumerosPR"/>
        <w:lvlText w:val="%1."/>
        <w:lvlJc w:val="left"/>
        <w:pPr>
          <w:ind w:left="227" w:hanging="227"/>
        </w:pPr>
        <w:rPr>
          <w:rFonts w:asciiTheme="minorHAnsi" w:hAnsiTheme="minorHAnsi" w:hint="default"/>
          <w:b/>
          <w:i w:val="0"/>
          <w:color w:val="006699"/>
          <w:sz w:val="24"/>
        </w:rPr>
      </w:lvl>
    </w:lvlOverride>
    <w:lvlOverride w:ilvl="1">
      <w:lvl w:ilvl="1">
        <w:start w:val="1"/>
        <w:numFmt w:val="lowerLetter"/>
        <w:lvlText w:val="%2)"/>
        <w:lvlJc w:val="left"/>
        <w:pPr>
          <w:ind w:left="652" w:hanging="425"/>
        </w:pPr>
        <w:rPr>
          <w:rFonts w:ascii="Arial" w:eastAsia="Times New Roman" w:hAnsi="Arial" w:cs="Times New Roman"/>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ascii="Arial" w:eastAsia="Times New Roman" w:hAnsi="Arial" w:cs="Times New Roman"/>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9" w16cid:durableId="180779090">
    <w:abstractNumId w:val="10"/>
  </w:num>
  <w:num w:numId="10" w16cid:durableId="1385908789">
    <w:abstractNumId w:val="9"/>
  </w:num>
  <w:num w:numId="11" w16cid:durableId="181479277">
    <w:abstractNumId w:val="7"/>
  </w:num>
  <w:num w:numId="12" w16cid:durableId="1963412935">
    <w:abstractNumId w:val="1"/>
  </w:num>
  <w:num w:numId="13" w16cid:durableId="18041551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4340796">
    <w:abstractNumId w:val="4"/>
    <w:lvlOverride w:ilvl="0">
      <w:startOverride w:val="1"/>
    </w:lvlOverride>
  </w:num>
  <w:num w:numId="15" w16cid:durableId="1155757828">
    <w:abstractNumId w:val="4"/>
    <w:lvlOverride w:ilvl="0">
      <w:startOverride w:val="1"/>
    </w:lvlOverride>
  </w:num>
  <w:num w:numId="16" w16cid:durableId="227227782">
    <w:abstractNumId w:val="4"/>
    <w:lvlOverride w:ilvl="0">
      <w:startOverride w:val="1"/>
    </w:lvlOverride>
  </w:num>
  <w:num w:numId="17" w16cid:durableId="7829303">
    <w:abstractNumId w:val="4"/>
    <w:lvlOverride w:ilvl="0">
      <w:startOverride w:val="1"/>
    </w:lvlOverride>
  </w:num>
  <w:num w:numId="18" w16cid:durableId="1841121522">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es-ES_tradnl" w:vendorID="64" w:dllVersion="0" w:nlCheck="1" w:checkStyle="0"/>
  <w:activeWritingStyle w:appName="MSWord" w:lang="es-ES" w:vendorID="64" w:dllVersion="0" w:nlCheck="1" w:checkStyle="0"/>
  <w:proofState w:spelling="clean" w:grammar="clean"/>
  <w:trackRevisions/>
  <w:defaultTabStop w:val="708"/>
  <w:hyphenationZone w:val="425"/>
  <w:characterSpacingControl w:val="doNotCompres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E4B"/>
    <w:rsid w:val="00000122"/>
    <w:rsid w:val="0000021F"/>
    <w:rsid w:val="00000A2A"/>
    <w:rsid w:val="00000E3F"/>
    <w:rsid w:val="00001B89"/>
    <w:rsid w:val="00002324"/>
    <w:rsid w:val="00002533"/>
    <w:rsid w:val="00002804"/>
    <w:rsid w:val="00002BED"/>
    <w:rsid w:val="0000351E"/>
    <w:rsid w:val="000044FD"/>
    <w:rsid w:val="00004DC2"/>
    <w:rsid w:val="0000502D"/>
    <w:rsid w:val="00006F74"/>
    <w:rsid w:val="0000709B"/>
    <w:rsid w:val="000073DE"/>
    <w:rsid w:val="0000757C"/>
    <w:rsid w:val="00007B02"/>
    <w:rsid w:val="00007EEA"/>
    <w:rsid w:val="0001017F"/>
    <w:rsid w:val="00010440"/>
    <w:rsid w:val="00011172"/>
    <w:rsid w:val="00011546"/>
    <w:rsid w:val="0001196F"/>
    <w:rsid w:val="00011E9F"/>
    <w:rsid w:val="000129CC"/>
    <w:rsid w:val="00013009"/>
    <w:rsid w:val="00013090"/>
    <w:rsid w:val="000131BE"/>
    <w:rsid w:val="000132FC"/>
    <w:rsid w:val="00013622"/>
    <w:rsid w:val="00013D9B"/>
    <w:rsid w:val="00013EC4"/>
    <w:rsid w:val="0001476E"/>
    <w:rsid w:val="00014CB2"/>
    <w:rsid w:val="00014F56"/>
    <w:rsid w:val="0001507D"/>
    <w:rsid w:val="0001523A"/>
    <w:rsid w:val="00015378"/>
    <w:rsid w:val="00015A9A"/>
    <w:rsid w:val="00015C1F"/>
    <w:rsid w:val="000164A2"/>
    <w:rsid w:val="00016594"/>
    <w:rsid w:val="00016675"/>
    <w:rsid w:val="0001688F"/>
    <w:rsid w:val="00016AC8"/>
    <w:rsid w:val="000173F8"/>
    <w:rsid w:val="00017565"/>
    <w:rsid w:val="00017F8B"/>
    <w:rsid w:val="000209FE"/>
    <w:rsid w:val="00022927"/>
    <w:rsid w:val="00022BAD"/>
    <w:rsid w:val="0002395B"/>
    <w:rsid w:val="00023C88"/>
    <w:rsid w:val="00024A67"/>
    <w:rsid w:val="00024D21"/>
    <w:rsid w:val="00024F48"/>
    <w:rsid w:val="00025692"/>
    <w:rsid w:val="00025A2A"/>
    <w:rsid w:val="00025E4B"/>
    <w:rsid w:val="00026FD5"/>
    <w:rsid w:val="00027B08"/>
    <w:rsid w:val="00027C1B"/>
    <w:rsid w:val="00027FE4"/>
    <w:rsid w:val="00027FEF"/>
    <w:rsid w:val="0003178A"/>
    <w:rsid w:val="00031912"/>
    <w:rsid w:val="00031E7D"/>
    <w:rsid w:val="000338E2"/>
    <w:rsid w:val="00033C00"/>
    <w:rsid w:val="00036007"/>
    <w:rsid w:val="00036ABA"/>
    <w:rsid w:val="00037286"/>
    <w:rsid w:val="0003760E"/>
    <w:rsid w:val="000400E8"/>
    <w:rsid w:val="00040192"/>
    <w:rsid w:val="000403AE"/>
    <w:rsid w:val="00040736"/>
    <w:rsid w:val="000409D6"/>
    <w:rsid w:val="0004109F"/>
    <w:rsid w:val="0004114B"/>
    <w:rsid w:val="0004122A"/>
    <w:rsid w:val="000415B8"/>
    <w:rsid w:val="00041CA8"/>
    <w:rsid w:val="0004273D"/>
    <w:rsid w:val="00042EB4"/>
    <w:rsid w:val="000431B4"/>
    <w:rsid w:val="00043298"/>
    <w:rsid w:val="0004392E"/>
    <w:rsid w:val="00043A73"/>
    <w:rsid w:val="00044600"/>
    <w:rsid w:val="000461C5"/>
    <w:rsid w:val="000464A7"/>
    <w:rsid w:val="000464F0"/>
    <w:rsid w:val="00047382"/>
    <w:rsid w:val="0005089E"/>
    <w:rsid w:val="00050B35"/>
    <w:rsid w:val="00050D08"/>
    <w:rsid w:val="00051878"/>
    <w:rsid w:val="00051D03"/>
    <w:rsid w:val="00051DB6"/>
    <w:rsid w:val="000520DC"/>
    <w:rsid w:val="0005312A"/>
    <w:rsid w:val="00053ADA"/>
    <w:rsid w:val="000548D6"/>
    <w:rsid w:val="00054C01"/>
    <w:rsid w:val="00054FA1"/>
    <w:rsid w:val="0005513A"/>
    <w:rsid w:val="00055995"/>
    <w:rsid w:val="00055DC4"/>
    <w:rsid w:val="000565AB"/>
    <w:rsid w:val="00057962"/>
    <w:rsid w:val="00057EEF"/>
    <w:rsid w:val="00060AD9"/>
    <w:rsid w:val="00061003"/>
    <w:rsid w:val="000621A5"/>
    <w:rsid w:val="00062726"/>
    <w:rsid w:val="00062DD5"/>
    <w:rsid w:val="00063720"/>
    <w:rsid w:val="000637CB"/>
    <w:rsid w:val="000640EA"/>
    <w:rsid w:val="0006419D"/>
    <w:rsid w:val="00065FA2"/>
    <w:rsid w:val="0006636E"/>
    <w:rsid w:val="00066453"/>
    <w:rsid w:val="0006694A"/>
    <w:rsid w:val="00066B7E"/>
    <w:rsid w:val="00066F98"/>
    <w:rsid w:val="0006774F"/>
    <w:rsid w:val="00067E49"/>
    <w:rsid w:val="00070028"/>
    <w:rsid w:val="00070918"/>
    <w:rsid w:val="00070B8E"/>
    <w:rsid w:val="00070C46"/>
    <w:rsid w:val="000712C7"/>
    <w:rsid w:val="000724A3"/>
    <w:rsid w:val="000724B0"/>
    <w:rsid w:val="00073139"/>
    <w:rsid w:val="000733D5"/>
    <w:rsid w:val="00073ABC"/>
    <w:rsid w:val="00073BD1"/>
    <w:rsid w:val="00073EB6"/>
    <w:rsid w:val="00074087"/>
    <w:rsid w:val="000743CC"/>
    <w:rsid w:val="00074400"/>
    <w:rsid w:val="00074660"/>
    <w:rsid w:val="00074C01"/>
    <w:rsid w:val="00075108"/>
    <w:rsid w:val="0007562F"/>
    <w:rsid w:val="000767D6"/>
    <w:rsid w:val="00076DB6"/>
    <w:rsid w:val="00076E84"/>
    <w:rsid w:val="00077DE1"/>
    <w:rsid w:val="000804FC"/>
    <w:rsid w:val="0008092B"/>
    <w:rsid w:val="000815D8"/>
    <w:rsid w:val="0008162F"/>
    <w:rsid w:val="00081C51"/>
    <w:rsid w:val="00081F2A"/>
    <w:rsid w:val="00082025"/>
    <w:rsid w:val="00082178"/>
    <w:rsid w:val="000828B1"/>
    <w:rsid w:val="00083168"/>
    <w:rsid w:val="0008364B"/>
    <w:rsid w:val="000837F2"/>
    <w:rsid w:val="00083B53"/>
    <w:rsid w:val="00083FE5"/>
    <w:rsid w:val="00084069"/>
    <w:rsid w:val="00084321"/>
    <w:rsid w:val="00084AFB"/>
    <w:rsid w:val="00084B28"/>
    <w:rsid w:val="00085831"/>
    <w:rsid w:val="00085AE2"/>
    <w:rsid w:val="00085BD8"/>
    <w:rsid w:val="00085D86"/>
    <w:rsid w:val="00085FDE"/>
    <w:rsid w:val="000864D0"/>
    <w:rsid w:val="00087221"/>
    <w:rsid w:val="00087A22"/>
    <w:rsid w:val="00087C7B"/>
    <w:rsid w:val="000900C2"/>
    <w:rsid w:val="000901F4"/>
    <w:rsid w:val="000904E6"/>
    <w:rsid w:val="00090849"/>
    <w:rsid w:val="00090E36"/>
    <w:rsid w:val="00091124"/>
    <w:rsid w:val="000929E4"/>
    <w:rsid w:val="0009326C"/>
    <w:rsid w:val="00093869"/>
    <w:rsid w:val="00093E6F"/>
    <w:rsid w:val="00093F1B"/>
    <w:rsid w:val="00094232"/>
    <w:rsid w:val="00094420"/>
    <w:rsid w:val="000945B0"/>
    <w:rsid w:val="0009489B"/>
    <w:rsid w:val="00094A1E"/>
    <w:rsid w:val="00094F70"/>
    <w:rsid w:val="000956CB"/>
    <w:rsid w:val="00096069"/>
    <w:rsid w:val="000961A7"/>
    <w:rsid w:val="00096C4C"/>
    <w:rsid w:val="0009701D"/>
    <w:rsid w:val="000975BD"/>
    <w:rsid w:val="00097640"/>
    <w:rsid w:val="00097ADA"/>
    <w:rsid w:val="000A0989"/>
    <w:rsid w:val="000A0FC7"/>
    <w:rsid w:val="000A10A1"/>
    <w:rsid w:val="000A1676"/>
    <w:rsid w:val="000A1925"/>
    <w:rsid w:val="000A3399"/>
    <w:rsid w:val="000A340D"/>
    <w:rsid w:val="000A34BE"/>
    <w:rsid w:val="000A3566"/>
    <w:rsid w:val="000A43E2"/>
    <w:rsid w:val="000A4563"/>
    <w:rsid w:val="000A469A"/>
    <w:rsid w:val="000A4E3E"/>
    <w:rsid w:val="000A5363"/>
    <w:rsid w:val="000A5819"/>
    <w:rsid w:val="000A5AA9"/>
    <w:rsid w:val="000A5CD8"/>
    <w:rsid w:val="000A6106"/>
    <w:rsid w:val="000A631E"/>
    <w:rsid w:val="000A637D"/>
    <w:rsid w:val="000A67AA"/>
    <w:rsid w:val="000A7480"/>
    <w:rsid w:val="000A7F3A"/>
    <w:rsid w:val="000B04AF"/>
    <w:rsid w:val="000B1C13"/>
    <w:rsid w:val="000B28AD"/>
    <w:rsid w:val="000B38F3"/>
    <w:rsid w:val="000B3CC7"/>
    <w:rsid w:val="000B4711"/>
    <w:rsid w:val="000B480F"/>
    <w:rsid w:val="000B4C23"/>
    <w:rsid w:val="000B4CA4"/>
    <w:rsid w:val="000B548F"/>
    <w:rsid w:val="000B5639"/>
    <w:rsid w:val="000B60C7"/>
    <w:rsid w:val="000B6BD0"/>
    <w:rsid w:val="000B707C"/>
    <w:rsid w:val="000B7208"/>
    <w:rsid w:val="000B7601"/>
    <w:rsid w:val="000B77A3"/>
    <w:rsid w:val="000C0095"/>
    <w:rsid w:val="000C09A3"/>
    <w:rsid w:val="000C0F2F"/>
    <w:rsid w:val="000C2493"/>
    <w:rsid w:val="000C26A6"/>
    <w:rsid w:val="000C27D6"/>
    <w:rsid w:val="000C2DA8"/>
    <w:rsid w:val="000C33B5"/>
    <w:rsid w:val="000C3D38"/>
    <w:rsid w:val="000C3DD5"/>
    <w:rsid w:val="000C5690"/>
    <w:rsid w:val="000C5967"/>
    <w:rsid w:val="000C5CE5"/>
    <w:rsid w:val="000C5F9B"/>
    <w:rsid w:val="000C603C"/>
    <w:rsid w:val="000C6C29"/>
    <w:rsid w:val="000C6EC2"/>
    <w:rsid w:val="000C7AC1"/>
    <w:rsid w:val="000D0F0C"/>
    <w:rsid w:val="000D148E"/>
    <w:rsid w:val="000D18EE"/>
    <w:rsid w:val="000D1F7E"/>
    <w:rsid w:val="000D2668"/>
    <w:rsid w:val="000D2CD6"/>
    <w:rsid w:val="000D2D93"/>
    <w:rsid w:val="000D40DA"/>
    <w:rsid w:val="000D4968"/>
    <w:rsid w:val="000D5FB9"/>
    <w:rsid w:val="000D6145"/>
    <w:rsid w:val="000D6218"/>
    <w:rsid w:val="000D63BC"/>
    <w:rsid w:val="000D6547"/>
    <w:rsid w:val="000D6FB5"/>
    <w:rsid w:val="000D7AC7"/>
    <w:rsid w:val="000E02A2"/>
    <w:rsid w:val="000E08A0"/>
    <w:rsid w:val="000E0A48"/>
    <w:rsid w:val="000E0BD9"/>
    <w:rsid w:val="000E10BD"/>
    <w:rsid w:val="000E11E9"/>
    <w:rsid w:val="000E153D"/>
    <w:rsid w:val="000E2383"/>
    <w:rsid w:val="000E2D22"/>
    <w:rsid w:val="000E2E18"/>
    <w:rsid w:val="000E310F"/>
    <w:rsid w:val="000E3197"/>
    <w:rsid w:val="000E3385"/>
    <w:rsid w:val="000E4353"/>
    <w:rsid w:val="000E5339"/>
    <w:rsid w:val="000E53C0"/>
    <w:rsid w:val="000E59F8"/>
    <w:rsid w:val="000E5B77"/>
    <w:rsid w:val="000E5C3C"/>
    <w:rsid w:val="000E6549"/>
    <w:rsid w:val="000E6598"/>
    <w:rsid w:val="000E7005"/>
    <w:rsid w:val="000E71D5"/>
    <w:rsid w:val="000E7287"/>
    <w:rsid w:val="000E7C30"/>
    <w:rsid w:val="000E7C9A"/>
    <w:rsid w:val="000F0113"/>
    <w:rsid w:val="000F04CE"/>
    <w:rsid w:val="000F0690"/>
    <w:rsid w:val="000F0FCB"/>
    <w:rsid w:val="000F1B65"/>
    <w:rsid w:val="000F2FD5"/>
    <w:rsid w:val="000F3601"/>
    <w:rsid w:val="000F3B87"/>
    <w:rsid w:val="000F3EB3"/>
    <w:rsid w:val="000F44F9"/>
    <w:rsid w:val="000F4717"/>
    <w:rsid w:val="000F4B81"/>
    <w:rsid w:val="000F4D51"/>
    <w:rsid w:val="000F4D91"/>
    <w:rsid w:val="000F60F4"/>
    <w:rsid w:val="000F6C05"/>
    <w:rsid w:val="000F7899"/>
    <w:rsid w:val="00102237"/>
    <w:rsid w:val="001024DB"/>
    <w:rsid w:val="001026F0"/>
    <w:rsid w:val="00102BA7"/>
    <w:rsid w:val="00102FD6"/>
    <w:rsid w:val="001036A7"/>
    <w:rsid w:val="00103982"/>
    <w:rsid w:val="00105376"/>
    <w:rsid w:val="00105F2B"/>
    <w:rsid w:val="001061FA"/>
    <w:rsid w:val="00106686"/>
    <w:rsid w:val="00106A91"/>
    <w:rsid w:val="00106C69"/>
    <w:rsid w:val="00106E2D"/>
    <w:rsid w:val="001073EC"/>
    <w:rsid w:val="001076F2"/>
    <w:rsid w:val="001077DA"/>
    <w:rsid w:val="00110A3F"/>
    <w:rsid w:val="00110AE9"/>
    <w:rsid w:val="0011147A"/>
    <w:rsid w:val="00111697"/>
    <w:rsid w:val="0011169A"/>
    <w:rsid w:val="00111A1F"/>
    <w:rsid w:val="00111AF6"/>
    <w:rsid w:val="001121EE"/>
    <w:rsid w:val="00114AFC"/>
    <w:rsid w:val="00114C47"/>
    <w:rsid w:val="001150A7"/>
    <w:rsid w:val="001157B8"/>
    <w:rsid w:val="001159A5"/>
    <w:rsid w:val="001164F8"/>
    <w:rsid w:val="00116D97"/>
    <w:rsid w:val="00116E44"/>
    <w:rsid w:val="0011752B"/>
    <w:rsid w:val="00117A60"/>
    <w:rsid w:val="0012064C"/>
    <w:rsid w:val="00120889"/>
    <w:rsid w:val="00120C10"/>
    <w:rsid w:val="0012339D"/>
    <w:rsid w:val="00123872"/>
    <w:rsid w:val="00123922"/>
    <w:rsid w:val="00123CA4"/>
    <w:rsid w:val="00123F46"/>
    <w:rsid w:val="00124CF1"/>
    <w:rsid w:val="0012530C"/>
    <w:rsid w:val="001253CF"/>
    <w:rsid w:val="001254F0"/>
    <w:rsid w:val="001256A6"/>
    <w:rsid w:val="00125CE7"/>
    <w:rsid w:val="00125D68"/>
    <w:rsid w:val="00125FE2"/>
    <w:rsid w:val="00126395"/>
    <w:rsid w:val="00126989"/>
    <w:rsid w:val="00126CF4"/>
    <w:rsid w:val="0012741F"/>
    <w:rsid w:val="001275DD"/>
    <w:rsid w:val="00127B62"/>
    <w:rsid w:val="00130033"/>
    <w:rsid w:val="001304A9"/>
    <w:rsid w:val="00130A0D"/>
    <w:rsid w:val="00130A3A"/>
    <w:rsid w:val="0013181C"/>
    <w:rsid w:val="00131F13"/>
    <w:rsid w:val="001320DB"/>
    <w:rsid w:val="001321CE"/>
    <w:rsid w:val="00132FFA"/>
    <w:rsid w:val="00133AD6"/>
    <w:rsid w:val="0013439D"/>
    <w:rsid w:val="00134693"/>
    <w:rsid w:val="00134990"/>
    <w:rsid w:val="00134C22"/>
    <w:rsid w:val="00134F94"/>
    <w:rsid w:val="00135573"/>
    <w:rsid w:val="00135B7A"/>
    <w:rsid w:val="00136D63"/>
    <w:rsid w:val="001372AA"/>
    <w:rsid w:val="00137E54"/>
    <w:rsid w:val="0014040D"/>
    <w:rsid w:val="001408C5"/>
    <w:rsid w:val="0014166E"/>
    <w:rsid w:val="001418E5"/>
    <w:rsid w:val="00141D92"/>
    <w:rsid w:val="00142431"/>
    <w:rsid w:val="00142886"/>
    <w:rsid w:val="00143901"/>
    <w:rsid w:val="00143CFB"/>
    <w:rsid w:val="001444B1"/>
    <w:rsid w:val="00144548"/>
    <w:rsid w:val="0014462F"/>
    <w:rsid w:val="00144F9A"/>
    <w:rsid w:val="001457BB"/>
    <w:rsid w:val="00145A08"/>
    <w:rsid w:val="00145A9A"/>
    <w:rsid w:val="00145D4E"/>
    <w:rsid w:val="00146917"/>
    <w:rsid w:val="0014745E"/>
    <w:rsid w:val="0014747D"/>
    <w:rsid w:val="001478FC"/>
    <w:rsid w:val="0014793A"/>
    <w:rsid w:val="00150A98"/>
    <w:rsid w:val="00150C51"/>
    <w:rsid w:val="00150DF9"/>
    <w:rsid w:val="00150E41"/>
    <w:rsid w:val="00151064"/>
    <w:rsid w:val="001514A3"/>
    <w:rsid w:val="001515C6"/>
    <w:rsid w:val="001519B9"/>
    <w:rsid w:val="00152573"/>
    <w:rsid w:val="0015284E"/>
    <w:rsid w:val="00152D1F"/>
    <w:rsid w:val="001535BD"/>
    <w:rsid w:val="00153B2C"/>
    <w:rsid w:val="00153E76"/>
    <w:rsid w:val="00154451"/>
    <w:rsid w:val="001544D5"/>
    <w:rsid w:val="00155239"/>
    <w:rsid w:val="001553A2"/>
    <w:rsid w:val="00155A22"/>
    <w:rsid w:val="00155A39"/>
    <w:rsid w:val="0015638C"/>
    <w:rsid w:val="001563FC"/>
    <w:rsid w:val="001569CF"/>
    <w:rsid w:val="00156BA7"/>
    <w:rsid w:val="001573CA"/>
    <w:rsid w:val="0016012B"/>
    <w:rsid w:val="001607A5"/>
    <w:rsid w:val="00160C19"/>
    <w:rsid w:val="00161AC6"/>
    <w:rsid w:val="00161C8F"/>
    <w:rsid w:val="001628A1"/>
    <w:rsid w:val="00162B00"/>
    <w:rsid w:val="00162DAE"/>
    <w:rsid w:val="001632EF"/>
    <w:rsid w:val="00165AFE"/>
    <w:rsid w:val="00165E78"/>
    <w:rsid w:val="00165EA7"/>
    <w:rsid w:val="001665F4"/>
    <w:rsid w:val="001669F2"/>
    <w:rsid w:val="00166B28"/>
    <w:rsid w:val="001673B4"/>
    <w:rsid w:val="00167466"/>
    <w:rsid w:val="00167575"/>
    <w:rsid w:val="001676DA"/>
    <w:rsid w:val="001678E2"/>
    <w:rsid w:val="00170177"/>
    <w:rsid w:val="001715D0"/>
    <w:rsid w:val="0017162C"/>
    <w:rsid w:val="00171F5F"/>
    <w:rsid w:val="00172169"/>
    <w:rsid w:val="00172227"/>
    <w:rsid w:val="00172AAD"/>
    <w:rsid w:val="00173ABF"/>
    <w:rsid w:val="00173F0F"/>
    <w:rsid w:val="0017400A"/>
    <w:rsid w:val="00174799"/>
    <w:rsid w:val="00175371"/>
    <w:rsid w:val="001754F7"/>
    <w:rsid w:val="001757FC"/>
    <w:rsid w:val="001759A3"/>
    <w:rsid w:val="001759E4"/>
    <w:rsid w:val="00175B75"/>
    <w:rsid w:val="001767F2"/>
    <w:rsid w:val="00180238"/>
    <w:rsid w:val="0018049F"/>
    <w:rsid w:val="00180ACC"/>
    <w:rsid w:val="001812CD"/>
    <w:rsid w:val="001815F3"/>
    <w:rsid w:val="0018171C"/>
    <w:rsid w:val="00181B59"/>
    <w:rsid w:val="00181E79"/>
    <w:rsid w:val="001821D9"/>
    <w:rsid w:val="00182E88"/>
    <w:rsid w:val="00183105"/>
    <w:rsid w:val="001836A5"/>
    <w:rsid w:val="00185047"/>
    <w:rsid w:val="001856A7"/>
    <w:rsid w:val="001858A2"/>
    <w:rsid w:val="001860CF"/>
    <w:rsid w:val="00186693"/>
    <w:rsid w:val="001867E3"/>
    <w:rsid w:val="00186C8E"/>
    <w:rsid w:val="0018725C"/>
    <w:rsid w:val="001872AE"/>
    <w:rsid w:val="00187488"/>
    <w:rsid w:val="0019085C"/>
    <w:rsid w:val="001912CD"/>
    <w:rsid w:val="0019162E"/>
    <w:rsid w:val="001922FB"/>
    <w:rsid w:val="001928F3"/>
    <w:rsid w:val="00192B1E"/>
    <w:rsid w:val="00192CED"/>
    <w:rsid w:val="001936E6"/>
    <w:rsid w:val="00194260"/>
    <w:rsid w:val="0019428A"/>
    <w:rsid w:val="0019483F"/>
    <w:rsid w:val="0019494D"/>
    <w:rsid w:val="00194D1E"/>
    <w:rsid w:val="001952A8"/>
    <w:rsid w:val="00195C30"/>
    <w:rsid w:val="00196169"/>
    <w:rsid w:val="00196DC5"/>
    <w:rsid w:val="00196FBA"/>
    <w:rsid w:val="00197133"/>
    <w:rsid w:val="00197450"/>
    <w:rsid w:val="001A04F5"/>
    <w:rsid w:val="001A0522"/>
    <w:rsid w:val="001A1CB5"/>
    <w:rsid w:val="001A23BD"/>
    <w:rsid w:val="001A26A6"/>
    <w:rsid w:val="001A3030"/>
    <w:rsid w:val="001A4313"/>
    <w:rsid w:val="001A44D2"/>
    <w:rsid w:val="001A4593"/>
    <w:rsid w:val="001A4774"/>
    <w:rsid w:val="001A509C"/>
    <w:rsid w:val="001A50CC"/>
    <w:rsid w:val="001A50F1"/>
    <w:rsid w:val="001A54B5"/>
    <w:rsid w:val="001A54BB"/>
    <w:rsid w:val="001A56D9"/>
    <w:rsid w:val="001A57AD"/>
    <w:rsid w:val="001A68A0"/>
    <w:rsid w:val="001A7438"/>
    <w:rsid w:val="001B01D9"/>
    <w:rsid w:val="001B08F8"/>
    <w:rsid w:val="001B0D00"/>
    <w:rsid w:val="001B15CB"/>
    <w:rsid w:val="001B19E7"/>
    <w:rsid w:val="001B1E69"/>
    <w:rsid w:val="001B22D0"/>
    <w:rsid w:val="001B2C6D"/>
    <w:rsid w:val="001B2F3A"/>
    <w:rsid w:val="001B311C"/>
    <w:rsid w:val="001B3837"/>
    <w:rsid w:val="001B3858"/>
    <w:rsid w:val="001B4142"/>
    <w:rsid w:val="001B4340"/>
    <w:rsid w:val="001B50F6"/>
    <w:rsid w:val="001B52AE"/>
    <w:rsid w:val="001B5D78"/>
    <w:rsid w:val="001B64C8"/>
    <w:rsid w:val="001C006C"/>
    <w:rsid w:val="001C03E2"/>
    <w:rsid w:val="001C0416"/>
    <w:rsid w:val="001C04F7"/>
    <w:rsid w:val="001C06B0"/>
    <w:rsid w:val="001C10AA"/>
    <w:rsid w:val="001C118B"/>
    <w:rsid w:val="001C11DA"/>
    <w:rsid w:val="001C1444"/>
    <w:rsid w:val="001C14D9"/>
    <w:rsid w:val="001C17D8"/>
    <w:rsid w:val="001C1A86"/>
    <w:rsid w:val="001C1FD4"/>
    <w:rsid w:val="001C2239"/>
    <w:rsid w:val="001C237E"/>
    <w:rsid w:val="001C2C38"/>
    <w:rsid w:val="001C2FDE"/>
    <w:rsid w:val="001C3301"/>
    <w:rsid w:val="001C36DA"/>
    <w:rsid w:val="001C401B"/>
    <w:rsid w:val="001C5080"/>
    <w:rsid w:val="001C5373"/>
    <w:rsid w:val="001C5379"/>
    <w:rsid w:val="001C568A"/>
    <w:rsid w:val="001C602D"/>
    <w:rsid w:val="001C62A5"/>
    <w:rsid w:val="001C62E8"/>
    <w:rsid w:val="001C6FBA"/>
    <w:rsid w:val="001C7C49"/>
    <w:rsid w:val="001D1613"/>
    <w:rsid w:val="001D168D"/>
    <w:rsid w:val="001D20F0"/>
    <w:rsid w:val="001D27B9"/>
    <w:rsid w:val="001D2E79"/>
    <w:rsid w:val="001D3254"/>
    <w:rsid w:val="001D3974"/>
    <w:rsid w:val="001D3C1A"/>
    <w:rsid w:val="001D4646"/>
    <w:rsid w:val="001D47E6"/>
    <w:rsid w:val="001D493F"/>
    <w:rsid w:val="001D4B66"/>
    <w:rsid w:val="001D56E1"/>
    <w:rsid w:val="001D5731"/>
    <w:rsid w:val="001D57AA"/>
    <w:rsid w:val="001D6A23"/>
    <w:rsid w:val="001D6B72"/>
    <w:rsid w:val="001D7383"/>
    <w:rsid w:val="001D78B4"/>
    <w:rsid w:val="001D7C18"/>
    <w:rsid w:val="001E0373"/>
    <w:rsid w:val="001E105A"/>
    <w:rsid w:val="001E218A"/>
    <w:rsid w:val="001E28CA"/>
    <w:rsid w:val="001E2DF9"/>
    <w:rsid w:val="001E33AF"/>
    <w:rsid w:val="001E36DA"/>
    <w:rsid w:val="001E3ADE"/>
    <w:rsid w:val="001E3B10"/>
    <w:rsid w:val="001E3BB1"/>
    <w:rsid w:val="001E4399"/>
    <w:rsid w:val="001E4961"/>
    <w:rsid w:val="001E4BA5"/>
    <w:rsid w:val="001E4D52"/>
    <w:rsid w:val="001E5087"/>
    <w:rsid w:val="001E5AA4"/>
    <w:rsid w:val="001E5E95"/>
    <w:rsid w:val="001E6212"/>
    <w:rsid w:val="001E66E7"/>
    <w:rsid w:val="001E6A72"/>
    <w:rsid w:val="001E70F9"/>
    <w:rsid w:val="001E74E4"/>
    <w:rsid w:val="001F151C"/>
    <w:rsid w:val="001F189C"/>
    <w:rsid w:val="001F1F7B"/>
    <w:rsid w:val="001F204E"/>
    <w:rsid w:val="001F293D"/>
    <w:rsid w:val="001F3219"/>
    <w:rsid w:val="001F3679"/>
    <w:rsid w:val="001F36A0"/>
    <w:rsid w:val="001F3E28"/>
    <w:rsid w:val="001F402A"/>
    <w:rsid w:val="001F4EB1"/>
    <w:rsid w:val="001F51B9"/>
    <w:rsid w:val="001F562F"/>
    <w:rsid w:val="001F614F"/>
    <w:rsid w:val="001F6332"/>
    <w:rsid w:val="001F6DE2"/>
    <w:rsid w:val="001F6FC4"/>
    <w:rsid w:val="001F6FDB"/>
    <w:rsid w:val="001F736A"/>
    <w:rsid w:val="001F774F"/>
    <w:rsid w:val="001F7D7C"/>
    <w:rsid w:val="001F7FFB"/>
    <w:rsid w:val="002005AA"/>
    <w:rsid w:val="00200632"/>
    <w:rsid w:val="00201C07"/>
    <w:rsid w:val="00202067"/>
    <w:rsid w:val="00202165"/>
    <w:rsid w:val="0020260A"/>
    <w:rsid w:val="0020291A"/>
    <w:rsid w:val="00202E37"/>
    <w:rsid w:val="00203021"/>
    <w:rsid w:val="00203221"/>
    <w:rsid w:val="00203A66"/>
    <w:rsid w:val="00203CFD"/>
    <w:rsid w:val="00204216"/>
    <w:rsid w:val="00204441"/>
    <w:rsid w:val="00204678"/>
    <w:rsid w:val="00204F7A"/>
    <w:rsid w:val="00206768"/>
    <w:rsid w:val="00206B98"/>
    <w:rsid w:val="0020714D"/>
    <w:rsid w:val="00207577"/>
    <w:rsid w:val="00207F24"/>
    <w:rsid w:val="00210124"/>
    <w:rsid w:val="00210319"/>
    <w:rsid w:val="002106D5"/>
    <w:rsid w:val="00210F63"/>
    <w:rsid w:val="00211B7C"/>
    <w:rsid w:val="002124D5"/>
    <w:rsid w:val="00212B25"/>
    <w:rsid w:val="00212C56"/>
    <w:rsid w:val="00213784"/>
    <w:rsid w:val="002137F5"/>
    <w:rsid w:val="00213C0C"/>
    <w:rsid w:val="00213DF7"/>
    <w:rsid w:val="0021503D"/>
    <w:rsid w:val="00215108"/>
    <w:rsid w:val="00216303"/>
    <w:rsid w:val="0021644D"/>
    <w:rsid w:val="002164BB"/>
    <w:rsid w:val="0021687C"/>
    <w:rsid w:val="00216997"/>
    <w:rsid w:val="00216AE9"/>
    <w:rsid w:val="00216E08"/>
    <w:rsid w:val="00217096"/>
    <w:rsid w:val="0021747B"/>
    <w:rsid w:val="002177CD"/>
    <w:rsid w:val="00217B09"/>
    <w:rsid w:val="00217B8B"/>
    <w:rsid w:val="00217E80"/>
    <w:rsid w:val="0022029B"/>
    <w:rsid w:val="00220588"/>
    <w:rsid w:val="002208B3"/>
    <w:rsid w:val="0022157A"/>
    <w:rsid w:val="00221A29"/>
    <w:rsid w:val="00221AD4"/>
    <w:rsid w:val="00222106"/>
    <w:rsid w:val="002221F4"/>
    <w:rsid w:val="0022285B"/>
    <w:rsid w:val="00223499"/>
    <w:rsid w:val="00223EA6"/>
    <w:rsid w:val="00223EBD"/>
    <w:rsid w:val="00223FBA"/>
    <w:rsid w:val="002247C4"/>
    <w:rsid w:val="00224834"/>
    <w:rsid w:val="00224B33"/>
    <w:rsid w:val="00225717"/>
    <w:rsid w:val="002262D5"/>
    <w:rsid w:val="00226BB8"/>
    <w:rsid w:val="00226DB2"/>
    <w:rsid w:val="002275F0"/>
    <w:rsid w:val="00227616"/>
    <w:rsid w:val="00227D86"/>
    <w:rsid w:val="002302B8"/>
    <w:rsid w:val="002302D7"/>
    <w:rsid w:val="00230B23"/>
    <w:rsid w:val="00231CAD"/>
    <w:rsid w:val="00232B0C"/>
    <w:rsid w:val="0023320D"/>
    <w:rsid w:val="00233F3F"/>
    <w:rsid w:val="00234E46"/>
    <w:rsid w:val="002353C1"/>
    <w:rsid w:val="002354DA"/>
    <w:rsid w:val="002355E1"/>
    <w:rsid w:val="00235A38"/>
    <w:rsid w:val="002360AD"/>
    <w:rsid w:val="0023645F"/>
    <w:rsid w:val="0023740E"/>
    <w:rsid w:val="002377B5"/>
    <w:rsid w:val="00237971"/>
    <w:rsid w:val="0024069E"/>
    <w:rsid w:val="00240C5B"/>
    <w:rsid w:val="00240DC4"/>
    <w:rsid w:val="00241910"/>
    <w:rsid w:val="002424AC"/>
    <w:rsid w:val="00242B36"/>
    <w:rsid w:val="00242BDC"/>
    <w:rsid w:val="00243AF3"/>
    <w:rsid w:val="00245283"/>
    <w:rsid w:val="002452F3"/>
    <w:rsid w:val="00245BAA"/>
    <w:rsid w:val="00246114"/>
    <w:rsid w:val="002478CD"/>
    <w:rsid w:val="00247A31"/>
    <w:rsid w:val="00250672"/>
    <w:rsid w:val="00250F04"/>
    <w:rsid w:val="0025252F"/>
    <w:rsid w:val="0025296C"/>
    <w:rsid w:val="00253886"/>
    <w:rsid w:val="00254207"/>
    <w:rsid w:val="00254326"/>
    <w:rsid w:val="002548B4"/>
    <w:rsid w:val="00254E5F"/>
    <w:rsid w:val="00254F5F"/>
    <w:rsid w:val="00256CE2"/>
    <w:rsid w:val="002572A0"/>
    <w:rsid w:val="002574F2"/>
    <w:rsid w:val="00260502"/>
    <w:rsid w:val="002609B9"/>
    <w:rsid w:val="00260EF3"/>
    <w:rsid w:val="002617F8"/>
    <w:rsid w:val="00262B58"/>
    <w:rsid w:val="0026328D"/>
    <w:rsid w:val="002635BE"/>
    <w:rsid w:val="00263B8F"/>
    <w:rsid w:val="00263F71"/>
    <w:rsid w:val="00264589"/>
    <w:rsid w:val="0026467B"/>
    <w:rsid w:val="00264C43"/>
    <w:rsid w:val="00265848"/>
    <w:rsid w:val="00265CEE"/>
    <w:rsid w:val="00265DF8"/>
    <w:rsid w:val="00267D12"/>
    <w:rsid w:val="00270665"/>
    <w:rsid w:val="00271FB6"/>
    <w:rsid w:val="00272E22"/>
    <w:rsid w:val="00272FEE"/>
    <w:rsid w:val="002737D9"/>
    <w:rsid w:val="00275D39"/>
    <w:rsid w:val="00276484"/>
    <w:rsid w:val="00276785"/>
    <w:rsid w:val="00276973"/>
    <w:rsid w:val="00276A53"/>
    <w:rsid w:val="00276D92"/>
    <w:rsid w:val="00277191"/>
    <w:rsid w:val="002773BF"/>
    <w:rsid w:val="002776DB"/>
    <w:rsid w:val="00277949"/>
    <w:rsid w:val="00280A43"/>
    <w:rsid w:val="0028168C"/>
    <w:rsid w:val="002816A7"/>
    <w:rsid w:val="00282237"/>
    <w:rsid w:val="00282495"/>
    <w:rsid w:val="002824FE"/>
    <w:rsid w:val="00282570"/>
    <w:rsid w:val="00282587"/>
    <w:rsid w:val="0028259D"/>
    <w:rsid w:val="00282C6C"/>
    <w:rsid w:val="0028307F"/>
    <w:rsid w:val="00283412"/>
    <w:rsid w:val="00283B62"/>
    <w:rsid w:val="00283CA2"/>
    <w:rsid w:val="002843FB"/>
    <w:rsid w:val="002846FA"/>
    <w:rsid w:val="00284A46"/>
    <w:rsid w:val="00284C05"/>
    <w:rsid w:val="00285EA6"/>
    <w:rsid w:val="00286098"/>
    <w:rsid w:val="002868EC"/>
    <w:rsid w:val="00286F8C"/>
    <w:rsid w:val="0028709A"/>
    <w:rsid w:val="0028758F"/>
    <w:rsid w:val="002876CD"/>
    <w:rsid w:val="002878BF"/>
    <w:rsid w:val="00287D1D"/>
    <w:rsid w:val="002901D9"/>
    <w:rsid w:val="00290486"/>
    <w:rsid w:val="00290A15"/>
    <w:rsid w:val="00291F13"/>
    <w:rsid w:val="00292186"/>
    <w:rsid w:val="002926B8"/>
    <w:rsid w:val="00292A8A"/>
    <w:rsid w:val="00294118"/>
    <w:rsid w:val="00294A5E"/>
    <w:rsid w:val="0029511D"/>
    <w:rsid w:val="00295714"/>
    <w:rsid w:val="00295761"/>
    <w:rsid w:val="00295B7D"/>
    <w:rsid w:val="00297337"/>
    <w:rsid w:val="00297CE6"/>
    <w:rsid w:val="002A02C5"/>
    <w:rsid w:val="002A0D2A"/>
    <w:rsid w:val="002A0D5F"/>
    <w:rsid w:val="002A14A3"/>
    <w:rsid w:val="002A2067"/>
    <w:rsid w:val="002A23B7"/>
    <w:rsid w:val="002A2651"/>
    <w:rsid w:val="002A2FA2"/>
    <w:rsid w:val="002A3CF0"/>
    <w:rsid w:val="002A4C74"/>
    <w:rsid w:val="002A5047"/>
    <w:rsid w:val="002A5ACF"/>
    <w:rsid w:val="002A5F6C"/>
    <w:rsid w:val="002A74CD"/>
    <w:rsid w:val="002A7545"/>
    <w:rsid w:val="002A7D98"/>
    <w:rsid w:val="002B0565"/>
    <w:rsid w:val="002B068E"/>
    <w:rsid w:val="002B0848"/>
    <w:rsid w:val="002B08BA"/>
    <w:rsid w:val="002B104C"/>
    <w:rsid w:val="002B18FA"/>
    <w:rsid w:val="002B1B72"/>
    <w:rsid w:val="002B1D9A"/>
    <w:rsid w:val="002B1E61"/>
    <w:rsid w:val="002B22D2"/>
    <w:rsid w:val="002B2515"/>
    <w:rsid w:val="002B29D8"/>
    <w:rsid w:val="002B2D84"/>
    <w:rsid w:val="002B3D5B"/>
    <w:rsid w:val="002B4713"/>
    <w:rsid w:val="002B5093"/>
    <w:rsid w:val="002B522B"/>
    <w:rsid w:val="002B5520"/>
    <w:rsid w:val="002B57D6"/>
    <w:rsid w:val="002C01E3"/>
    <w:rsid w:val="002C0A74"/>
    <w:rsid w:val="002C18CD"/>
    <w:rsid w:val="002C1F72"/>
    <w:rsid w:val="002C2783"/>
    <w:rsid w:val="002C2989"/>
    <w:rsid w:val="002C2BD6"/>
    <w:rsid w:val="002C436D"/>
    <w:rsid w:val="002C50CF"/>
    <w:rsid w:val="002C5AA8"/>
    <w:rsid w:val="002C5FFB"/>
    <w:rsid w:val="002C6D3B"/>
    <w:rsid w:val="002C6E72"/>
    <w:rsid w:val="002C7574"/>
    <w:rsid w:val="002C7E82"/>
    <w:rsid w:val="002C7F86"/>
    <w:rsid w:val="002D0256"/>
    <w:rsid w:val="002D0A12"/>
    <w:rsid w:val="002D24BF"/>
    <w:rsid w:val="002D2610"/>
    <w:rsid w:val="002D3AB4"/>
    <w:rsid w:val="002D50D5"/>
    <w:rsid w:val="002D5295"/>
    <w:rsid w:val="002D61E5"/>
    <w:rsid w:val="002D65AD"/>
    <w:rsid w:val="002D65F5"/>
    <w:rsid w:val="002D680A"/>
    <w:rsid w:val="002D74ED"/>
    <w:rsid w:val="002E0163"/>
    <w:rsid w:val="002E0B5A"/>
    <w:rsid w:val="002E181D"/>
    <w:rsid w:val="002E1929"/>
    <w:rsid w:val="002E2165"/>
    <w:rsid w:val="002E29E8"/>
    <w:rsid w:val="002E2B47"/>
    <w:rsid w:val="002E30DD"/>
    <w:rsid w:val="002E4504"/>
    <w:rsid w:val="002E4B72"/>
    <w:rsid w:val="002E4FC9"/>
    <w:rsid w:val="002E5AFE"/>
    <w:rsid w:val="002E5DE8"/>
    <w:rsid w:val="002E60E8"/>
    <w:rsid w:val="002E7517"/>
    <w:rsid w:val="002F0C18"/>
    <w:rsid w:val="002F12BC"/>
    <w:rsid w:val="002F180C"/>
    <w:rsid w:val="002F18E1"/>
    <w:rsid w:val="002F19A3"/>
    <w:rsid w:val="002F1A2A"/>
    <w:rsid w:val="002F3189"/>
    <w:rsid w:val="002F33D6"/>
    <w:rsid w:val="002F3795"/>
    <w:rsid w:val="002F3CE3"/>
    <w:rsid w:val="002F422E"/>
    <w:rsid w:val="002F54B4"/>
    <w:rsid w:val="002F5ABC"/>
    <w:rsid w:val="002F5E20"/>
    <w:rsid w:val="002F62AD"/>
    <w:rsid w:val="002F65C2"/>
    <w:rsid w:val="002F7E45"/>
    <w:rsid w:val="003006F3"/>
    <w:rsid w:val="00300F91"/>
    <w:rsid w:val="00301948"/>
    <w:rsid w:val="003019C6"/>
    <w:rsid w:val="003020B6"/>
    <w:rsid w:val="003024B1"/>
    <w:rsid w:val="003027FC"/>
    <w:rsid w:val="00302B2C"/>
    <w:rsid w:val="00303095"/>
    <w:rsid w:val="003034F6"/>
    <w:rsid w:val="00303681"/>
    <w:rsid w:val="00303A80"/>
    <w:rsid w:val="00303F4F"/>
    <w:rsid w:val="00304017"/>
    <w:rsid w:val="003042FC"/>
    <w:rsid w:val="0030473F"/>
    <w:rsid w:val="00304CDA"/>
    <w:rsid w:val="0030621D"/>
    <w:rsid w:val="00306244"/>
    <w:rsid w:val="0030665A"/>
    <w:rsid w:val="0030684E"/>
    <w:rsid w:val="00306E0F"/>
    <w:rsid w:val="00307806"/>
    <w:rsid w:val="00310435"/>
    <w:rsid w:val="0031066D"/>
    <w:rsid w:val="00310E88"/>
    <w:rsid w:val="0031126A"/>
    <w:rsid w:val="00311707"/>
    <w:rsid w:val="00311C49"/>
    <w:rsid w:val="00311FA9"/>
    <w:rsid w:val="00312C67"/>
    <w:rsid w:val="00312DC1"/>
    <w:rsid w:val="003143EF"/>
    <w:rsid w:val="003144F9"/>
    <w:rsid w:val="003145DF"/>
    <w:rsid w:val="00314D06"/>
    <w:rsid w:val="003153D7"/>
    <w:rsid w:val="00315522"/>
    <w:rsid w:val="00315DDC"/>
    <w:rsid w:val="0031665B"/>
    <w:rsid w:val="003166BE"/>
    <w:rsid w:val="00316838"/>
    <w:rsid w:val="00316BD1"/>
    <w:rsid w:val="00316E54"/>
    <w:rsid w:val="00320210"/>
    <w:rsid w:val="003206F6"/>
    <w:rsid w:val="0032085E"/>
    <w:rsid w:val="00320FC0"/>
    <w:rsid w:val="003211A2"/>
    <w:rsid w:val="00322536"/>
    <w:rsid w:val="0032270D"/>
    <w:rsid w:val="00322962"/>
    <w:rsid w:val="00322EA2"/>
    <w:rsid w:val="00322F28"/>
    <w:rsid w:val="00322FA1"/>
    <w:rsid w:val="0032335C"/>
    <w:rsid w:val="003237CD"/>
    <w:rsid w:val="003237EE"/>
    <w:rsid w:val="00323F23"/>
    <w:rsid w:val="00323F44"/>
    <w:rsid w:val="003240B5"/>
    <w:rsid w:val="003243A6"/>
    <w:rsid w:val="0032471E"/>
    <w:rsid w:val="0032522E"/>
    <w:rsid w:val="00325783"/>
    <w:rsid w:val="00325966"/>
    <w:rsid w:val="00325DE5"/>
    <w:rsid w:val="00325E7A"/>
    <w:rsid w:val="0032614C"/>
    <w:rsid w:val="0032639E"/>
    <w:rsid w:val="003266F0"/>
    <w:rsid w:val="00326D5E"/>
    <w:rsid w:val="00326FE3"/>
    <w:rsid w:val="003300CD"/>
    <w:rsid w:val="00330638"/>
    <w:rsid w:val="00330F0A"/>
    <w:rsid w:val="00330F20"/>
    <w:rsid w:val="003325C3"/>
    <w:rsid w:val="00332C0D"/>
    <w:rsid w:val="003335E8"/>
    <w:rsid w:val="00333F9B"/>
    <w:rsid w:val="00334377"/>
    <w:rsid w:val="003346DE"/>
    <w:rsid w:val="003348AC"/>
    <w:rsid w:val="00335A9B"/>
    <w:rsid w:val="00335BC9"/>
    <w:rsid w:val="0033619D"/>
    <w:rsid w:val="003362F3"/>
    <w:rsid w:val="0033641A"/>
    <w:rsid w:val="00337778"/>
    <w:rsid w:val="003377BC"/>
    <w:rsid w:val="00340B69"/>
    <w:rsid w:val="00340BE7"/>
    <w:rsid w:val="00340FCA"/>
    <w:rsid w:val="00340FDE"/>
    <w:rsid w:val="00341F31"/>
    <w:rsid w:val="00342B34"/>
    <w:rsid w:val="0034309F"/>
    <w:rsid w:val="00343930"/>
    <w:rsid w:val="0034467A"/>
    <w:rsid w:val="00344B8A"/>
    <w:rsid w:val="00345211"/>
    <w:rsid w:val="003454B0"/>
    <w:rsid w:val="0034654C"/>
    <w:rsid w:val="00346621"/>
    <w:rsid w:val="00346A91"/>
    <w:rsid w:val="00346EAA"/>
    <w:rsid w:val="003477FD"/>
    <w:rsid w:val="0034790C"/>
    <w:rsid w:val="00350122"/>
    <w:rsid w:val="003518D5"/>
    <w:rsid w:val="00352CA4"/>
    <w:rsid w:val="00353130"/>
    <w:rsid w:val="003535B7"/>
    <w:rsid w:val="00353715"/>
    <w:rsid w:val="0035375F"/>
    <w:rsid w:val="003537C8"/>
    <w:rsid w:val="00354C78"/>
    <w:rsid w:val="00355E3C"/>
    <w:rsid w:val="00356119"/>
    <w:rsid w:val="00356632"/>
    <w:rsid w:val="00356D4D"/>
    <w:rsid w:val="003573CF"/>
    <w:rsid w:val="0035760D"/>
    <w:rsid w:val="0035765A"/>
    <w:rsid w:val="00357B62"/>
    <w:rsid w:val="00360C86"/>
    <w:rsid w:val="003611D4"/>
    <w:rsid w:val="0036185F"/>
    <w:rsid w:val="00361996"/>
    <w:rsid w:val="0036453C"/>
    <w:rsid w:val="00364BB7"/>
    <w:rsid w:val="0036551D"/>
    <w:rsid w:val="003657EF"/>
    <w:rsid w:val="0036661D"/>
    <w:rsid w:val="00366685"/>
    <w:rsid w:val="00366E6E"/>
    <w:rsid w:val="00367968"/>
    <w:rsid w:val="00371058"/>
    <w:rsid w:val="003717E9"/>
    <w:rsid w:val="00371B90"/>
    <w:rsid w:val="00372726"/>
    <w:rsid w:val="00372A59"/>
    <w:rsid w:val="0037301E"/>
    <w:rsid w:val="0037323F"/>
    <w:rsid w:val="003733B3"/>
    <w:rsid w:val="00374810"/>
    <w:rsid w:val="00374FA9"/>
    <w:rsid w:val="0037535F"/>
    <w:rsid w:val="00375766"/>
    <w:rsid w:val="003766D3"/>
    <w:rsid w:val="00376736"/>
    <w:rsid w:val="00377A2D"/>
    <w:rsid w:val="00377BEC"/>
    <w:rsid w:val="00380190"/>
    <w:rsid w:val="003807F9"/>
    <w:rsid w:val="00380A1E"/>
    <w:rsid w:val="00380E1E"/>
    <w:rsid w:val="003810AE"/>
    <w:rsid w:val="003814E5"/>
    <w:rsid w:val="00382965"/>
    <w:rsid w:val="00383A2C"/>
    <w:rsid w:val="00383E32"/>
    <w:rsid w:val="00383EAC"/>
    <w:rsid w:val="003844A6"/>
    <w:rsid w:val="003844AD"/>
    <w:rsid w:val="0038499C"/>
    <w:rsid w:val="00384B4F"/>
    <w:rsid w:val="00384B86"/>
    <w:rsid w:val="00384F28"/>
    <w:rsid w:val="003858F7"/>
    <w:rsid w:val="00387C54"/>
    <w:rsid w:val="00390082"/>
    <w:rsid w:val="0039056D"/>
    <w:rsid w:val="0039057A"/>
    <w:rsid w:val="0039142F"/>
    <w:rsid w:val="0039198C"/>
    <w:rsid w:val="00391A52"/>
    <w:rsid w:val="00391F52"/>
    <w:rsid w:val="00392071"/>
    <w:rsid w:val="00392072"/>
    <w:rsid w:val="003925D4"/>
    <w:rsid w:val="003934DC"/>
    <w:rsid w:val="00393516"/>
    <w:rsid w:val="003936CB"/>
    <w:rsid w:val="00393A38"/>
    <w:rsid w:val="00393BAB"/>
    <w:rsid w:val="00393F14"/>
    <w:rsid w:val="0039425E"/>
    <w:rsid w:val="003944E2"/>
    <w:rsid w:val="003945A5"/>
    <w:rsid w:val="00394BBA"/>
    <w:rsid w:val="00395CFA"/>
    <w:rsid w:val="00396531"/>
    <w:rsid w:val="0039681E"/>
    <w:rsid w:val="00396F76"/>
    <w:rsid w:val="00397D8B"/>
    <w:rsid w:val="003A01D6"/>
    <w:rsid w:val="003A02DE"/>
    <w:rsid w:val="003A09A4"/>
    <w:rsid w:val="003A1C90"/>
    <w:rsid w:val="003A1F7F"/>
    <w:rsid w:val="003A22F8"/>
    <w:rsid w:val="003A279B"/>
    <w:rsid w:val="003A2A35"/>
    <w:rsid w:val="003A2E17"/>
    <w:rsid w:val="003A302E"/>
    <w:rsid w:val="003A3AEB"/>
    <w:rsid w:val="003A3C39"/>
    <w:rsid w:val="003A45E5"/>
    <w:rsid w:val="003A460F"/>
    <w:rsid w:val="003A4840"/>
    <w:rsid w:val="003A51AF"/>
    <w:rsid w:val="003A53E7"/>
    <w:rsid w:val="003A57F9"/>
    <w:rsid w:val="003A5D5A"/>
    <w:rsid w:val="003A5D76"/>
    <w:rsid w:val="003A5E0B"/>
    <w:rsid w:val="003A61C4"/>
    <w:rsid w:val="003A6B68"/>
    <w:rsid w:val="003A6E23"/>
    <w:rsid w:val="003A7433"/>
    <w:rsid w:val="003B012B"/>
    <w:rsid w:val="003B0155"/>
    <w:rsid w:val="003B0D6A"/>
    <w:rsid w:val="003B0FD7"/>
    <w:rsid w:val="003B23E1"/>
    <w:rsid w:val="003B2B18"/>
    <w:rsid w:val="003B3625"/>
    <w:rsid w:val="003B3B1B"/>
    <w:rsid w:val="003B3B9F"/>
    <w:rsid w:val="003B4A32"/>
    <w:rsid w:val="003B4C13"/>
    <w:rsid w:val="003B4C23"/>
    <w:rsid w:val="003B5785"/>
    <w:rsid w:val="003B593E"/>
    <w:rsid w:val="003B5D01"/>
    <w:rsid w:val="003B63F5"/>
    <w:rsid w:val="003B7C45"/>
    <w:rsid w:val="003C011E"/>
    <w:rsid w:val="003C085A"/>
    <w:rsid w:val="003C2CA3"/>
    <w:rsid w:val="003C362A"/>
    <w:rsid w:val="003C3908"/>
    <w:rsid w:val="003C4182"/>
    <w:rsid w:val="003C60B0"/>
    <w:rsid w:val="003C6DC0"/>
    <w:rsid w:val="003C7588"/>
    <w:rsid w:val="003C7CCA"/>
    <w:rsid w:val="003D0802"/>
    <w:rsid w:val="003D0A80"/>
    <w:rsid w:val="003D130E"/>
    <w:rsid w:val="003D162D"/>
    <w:rsid w:val="003D3415"/>
    <w:rsid w:val="003D3AE2"/>
    <w:rsid w:val="003D3E34"/>
    <w:rsid w:val="003D6FCA"/>
    <w:rsid w:val="003D7A21"/>
    <w:rsid w:val="003D7A28"/>
    <w:rsid w:val="003D7A75"/>
    <w:rsid w:val="003D7AC1"/>
    <w:rsid w:val="003D7EDF"/>
    <w:rsid w:val="003E074C"/>
    <w:rsid w:val="003E1140"/>
    <w:rsid w:val="003E23BC"/>
    <w:rsid w:val="003E2A00"/>
    <w:rsid w:val="003E3BF9"/>
    <w:rsid w:val="003E3C70"/>
    <w:rsid w:val="003E4155"/>
    <w:rsid w:val="003E48D1"/>
    <w:rsid w:val="003E4B3A"/>
    <w:rsid w:val="003E4C99"/>
    <w:rsid w:val="003E5FA2"/>
    <w:rsid w:val="003E6263"/>
    <w:rsid w:val="003E790E"/>
    <w:rsid w:val="003E7A41"/>
    <w:rsid w:val="003F08C8"/>
    <w:rsid w:val="003F0937"/>
    <w:rsid w:val="003F17B8"/>
    <w:rsid w:val="003F1A45"/>
    <w:rsid w:val="003F1AF8"/>
    <w:rsid w:val="003F26F0"/>
    <w:rsid w:val="003F28B9"/>
    <w:rsid w:val="003F31CB"/>
    <w:rsid w:val="003F37E2"/>
    <w:rsid w:val="003F3AFE"/>
    <w:rsid w:val="003F50EE"/>
    <w:rsid w:val="003F5931"/>
    <w:rsid w:val="003F6F98"/>
    <w:rsid w:val="004002E3"/>
    <w:rsid w:val="0040051A"/>
    <w:rsid w:val="00400D19"/>
    <w:rsid w:val="004014E2"/>
    <w:rsid w:val="004016E0"/>
    <w:rsid w:val="0040238D"/>
    <w:rsid w:val="0040238E"/>
    <w:rsid w:val="00403179"/>
    <w:rsid w:val="004032D4"/>
    <w:rsid w:val="00403629"/>
    <w:rsid w:val="00403B55"/>
    <w:rsid w:val="00403C67"/>
    <w:rsid w:val="0040460B"/>
    <w:rsid w:val="0040512C"/>
    <w:rsid w:val="004056AB"/>
    <w:rsid w:val="00405744"/>
    <w:rsid w:val="004061AD"/>
    <w:rsid w:val="004068B9"/>
    <w:rsid w:val="004069B8"/>
    <w:rsid w:val="00406F37"/>
    <w:rsid w:val="004079EE"/>
    <w:rsid w:val="00407E0F"/>
    <w:rsid w:val="00411432"/>
    <w:rsid w:val="0041183A"/>
    <w:rsid w:val="004121F9"/>
    <w:rsid w:val="0041306E"/>
    <w:rsid w:val="00413A7D"/>
    <w:rsid w:val="00413C8F"/>
    <w:rsid w:val="00413E85"/>
    <w:rsid w:val="004142C6"/>
    <w:rsid w:val="0041450B"/>
    <w:rsid w:val="00414652"/>
    <w:rsid w:val="00414B2D"/>
    <w:rsid w:val="00415A58"/>
    <w:rsid w:val="00415F8C"/>
    <w:rsid w:val="004163A7"/>
    <w:rsid w:val="00416442"/>
    <w:rsid w:val="00417C43"/>
    <w:rsid w:val="00417D4C"/>
    <w:rsid w:val="0042064B"/>
    <w:rsid w:val="004208AD"/>
    <w:rsid w:val="004211A2"/>
    <w:rsid w:val="0042129B"/>
    <w:rsid w:val="004212EE"/>
    <w:rsid w:val="004214FA"/>
    <w:rsid w:val="00421BFF"/>
    <w:rsid w:val="00422AA2"/>
    <w:rsid w:val="0042357F"/>
    <w:rsid w:val="004235EF"/>
    <w:rsid w:val="004238F4"/>
    <w:rsid w:val="00423A12"/>
    <w:rsid w:val="00423B00"/>
    <w:rsid w:val="00424DF2"/>
    <w:rsid w:val="00425239"/>
    <w:rsid w:val="00425344"/>
    <w:rsid w:val="004255A8"/>
    <w:rsid w:val="004257F6"/>
    <w:rsid w:val="00425904"/>
    <w:rsid w:val="00425E43"/>
    <w:rsid w:val="00425F77"/>
    <w:rsid w:val="00426EFE"/>
    <w:rsid w:val="004275E8"/>
    <w:rsid w:val="004309EB"/>
    <w:rsid w:val="00431182"/>
    <w:rsid w:val="004313A6"/>
    <w:rsid w:val="00431C30"/>
    <w:rsid w:val="00431CAE"/>
    <w:rsid w:val="00432247"/>
    <w:rsid w:val="00432291"/>
    <w:rsid w:val="0043284A"/>
    <w:rsid w:val="00432A30"/>
    <w:rsid w:val="00432B01"/>
    <w:rsid w:val="004333BC"/>
    <w:rsid w:val="004334ED"/>
    <w:rsid w:val="004334FB"/>
    <w:rsid w:val="00433815"/>
    <w:rsid w:val="004342B8"/>
    <w:rsid w:val="0043437B"/>
    <w:rsid w:val="00434AD1"/>
    <w:rsid w:val="00435376"/>
    <w:rsid w:val="004357F8"/>
    <w:rsid w:val="00435C18"/>
    <w:rsid w:val="004365F2"/>
    <w:rsid w:val="00436D92"/>
    <w:rsid w:val="004372A8"/>
    <w:rsid w:val="00440741"/>
    <w:rsid w:val="00441365"/>
    <w:rsid w:val="004415AD"/>
    <w:rsid w:val="00442A63"/>
    <w:rsid w:val="00442D27"/>
    <w:rsid w:val="004430B0"/>
    <w:rsid w:val="00443224"/>
    <w:rsid w:val="00443AF6"/>
    <w:rsid w:val="00443D73"/>
    <w:rsid w:val="00444536"/>
    <w:rsid w:val="00444D4E"/>
    <w:rsid w:val="00444DDD"/>
    <w:rsid w:val="00445905"/>
    <w:rsid w:val="00445A3A"/>
    <w:rsid w:val="00445AB1"/>
    <w:rsid w:val="00445DF1"/>
    <w:rsid w:val="00445E2C"/>
    <w:rsid w:val="00446159"/>
    <w:rsid w:val="004469AC"/>
    <w:rsid w:val="00446E95"/>
    <w:rsid w:val="004472D4"/>
    <w:rsid w:val="004474B1"/>
    <w:rsid w:val="00447500"/>
    <w:rsid w:val="00450124"/>
    <w:rsid w:val="0045026A"/>
    <w:rsid w:val="00451A7C"/>
    <w:rsid w:val="00452178"/>
    <w:rsid w:val="00452671"/>
    <w:rsid w:val="0045273C"/>
    <w:rsid w:val="00453BF2"/>
    <w:rsid w:val="00453E27"/>
    <w:rsid w:val="004545F0"/>
    <w:rsid w:val="00454673"/>
    <w:rsid w:val="004546C6"/>
    <w:rsid w:val="00454FC6"/>
    <w:rsid w:val="00455024"/>
    <w:rsid w:val="0045526D"/>
    <w:rsid w:val="0045552A"/>
    <w:rsid w:val="0045588E"/>
    <w:rsid w:val="0045754B"/>
    <w:rsid w:val="004603F5"/>
    <w:rsid w:val="00460457"/>
    <w:rsid w:val="00461297"/>
    <w:rsid w:val="00461363"/>
    <w:rsid w:val="00461678"/>
    <w:rsid w:val="004616C5"/>
    <w:rsid w:val="00461789"/>
    <w:rsid w:val="00461E6B"/>
    <w:rsid w:val="004627AF"/>
    <w:rsid w:val="0046371F"/>
    <w:rsid w:val="0046385F"/>
    <w:rsid w:val="00463892"/>
    <w:rsid w:val="00463E67"/>
    <w:rsid w:val="00464AB2"/>
    <w:rsid w:val="00464C79"/>
    <w:rsid w:val="00465502"/>
    <w:rsid w:val="00465663"/>
    <w:rsid w:val="00467864"/>
    <w:rsid w:val="0046791B"/>
    <w:rsid w:val="00470F34"/>
    <w:rsid w:val="004713D7"/>
    <w:rsid w:val="00471EE1"/>
    <w:rsid w:val="0047206C"/>
    <w:rsid w:val="00472378"/>
    <w:rsid w:val="00472B99"/>
    <w:rsid w:val="0047310C"/>
    <w:rsid w:val="0047374A"/>
    <w:rsid w:val="00473CBC"/>
    <w:rsid w:val="004742E1"/>
    <w:rsid w:val="0047489E"/>
    <w:rsid w:val="00474EEB"/>
    <w:rsid w:val="00475AF5"/>
    <w:rsid w:val="00475C8A"/>
    <w:rsid w:val="00476D64"/>
    <w:rsid w:val="0047728B"/>
    <w:rsid w:val="004777A6"/>
    <w:rsid w:val="00477949"/>
    <w:rsid w:val="00477CB3"/>
    <w:rsid w:val="00480297"/>
    <w:rsid w:val="004816F0"/>
    <w:rsid w:val="00481D4F"/>
    <w:rsid w:val="00481EC1"/>
    <w:rsid w:val="00482F28"/>
    <w:rsid w:val="00483B5B"/>
    <w:rsid w:val="0048474B"/>
    <w:rsid w:val="00485754"/>
    <w:rsid w:val="004864F7"/>
    <w:rsid w:val="00486CE4"/>
    <w:rsid w:val="00486DC2"/>
    <w:rsid w:val="00486EF6"/>
    <w:rsid w:val="004876FA"/>
    <w:rsid w:val="00487B8B"/>
    <w:rsid w:val="0049012E"/>
    <w:rsid w:val="004908E3"/>
    <w:rsid w:val="00490A24"/>
    <w:rsid w:val="00491115"/>
    <w:rsid w:val="00491F0B"/>
    <w:rsid w:val="004925F9"/>
    <w:rsid w:val="0049308C"/>
    <w:rsid w:val="0049451A"/>
    <w:rsid w:val="004945DB"/>
    <w:rsid w:val="004957C4"/>
    <w:rsid w:val="00495B84"/>
    <w:rsid w:val="00495FEE"/>
    <w:rsid w:val="004962F8"/>
    <w:rsid w:val="00496AE8"/>
    <w:rsid w:val="00496C3B"/>
    <w:rsid w:val="00496EEB"/>
    <w:rsid w:val="004974AA"/>
    <w:rsid w:val="00497B04"/>
    <w:rsid w:val="004A0000"/>
    <w:rsid w:val="004A0D18"/>
    <w:rsid w:val="004A1312"/>
    <w:rsid w:val="004A183A"/>
    <w:rsid w:val="004A1918"/>
    <w:rsid w:val="004A1A21"/>
    <w:rsid w:val="004A1B79"/>
    <w:rsid w:val="004A1F7B"/>
    <w:rsid w:val="004A2495"/>
    <w:rsid w:val="004A2A59"/>
    <w:rsid w:val="004A37EE"/>
    <w:rsid w:val="004A3E04"/>
    <w:rsid w:val="004A4174"/>
    <w:rsid w:val="004A50FE"/>
    <w:rsid w:val="004A68DB"/>
    <w:rsid w:val="004A6AC4"/>
    <w:rsid w:val="004B0949"/>
    <w:rsid w:val="004B09CF"/>
    <w:rsid w:val="004B1E0F"/>
    <w:rsid w:val="004B21BC"/>
    <w:rsid w:val="004B21E0"/>
    <w:rsid w:val="004B2531"/>
    <w:rsid w:val="004B32FA"/>
    <w:rsid w:val="004B330A"/>
    <w:rsid w:val="004B375C"/>
    <w:rsid w:val="004B3DC0"/>
    <w:rsid w:val="004B4D95"/>
    <w:rsid w:val="004B55F0"/>
    <w:rsid w:val="004B5E1E"/>
    <w:rsid w:val="004B6DC0"/>
    <w:rsid w:val="004B7233"/>
    <w:rsid w:val="004B73C1"/>
    <w:rsid w:val="004B740D"/>
    <w:rsid w:val="004B7A66"/>
    <w:rsid w:val="004C1A8D"/>
    <w:rsid w:val="004C1F39"/>
    <w:rsid w:val="004C2CB4"/>
    <w:rsid w:val="004C2CDA"/>
    <w:rsid w:val="004C2F45"/>
    <w:rsid w:val="004C34DB"/>
    <w:rsid w:val="004C3B97"/>
    <w:rsid w:val="004C4413"/>
    <w:rsid w:val="004C47C5"/>
    <w:rsid w:val="004C4C1F"/>
    <w:rsid w:val="004C5712"/>
    <w:rsid w:val="004C59A1"/>
    <w:rsid w:val="004D0245"/>
    <w:rsid w:val="004D12D1"/>
    <w:rsid w:val="004D1591"/>
    <w:rsid w:val="004D1878"/>
    <w:rsid w:val="004D1A63"/>
    <w:rsid w:val="004D1B37"/>
    <w:rsid w:val="004D1B70"/>
    <w:rsid w:val="004D1D66"/>
    <w:rsid w:val="004D2819"/>
    <w:rsid w:val="004D2C4A"/>
    <w:rsid w:val="004D2E9F"/>
    <w:rsid w:val="004D31A8"/>
    <w:rsid w:val="004D3387"/>
    <w:rsid w:val="004D348E"/>
    <w:rsid w:val="004D3A49"/>
    <w:rsid w:val="004D3A52"/>
    <w:rsid w:val="004D4000"/>
    <w:rsid w:val="004D44C5"/>
    <w:rsid w:val="004D4EBD"/>
    <w:rsid w:val="004D5014"/>
    <w:rsid w:val="004D54E9"/>
    <w:rsid w:val="004D5ADD"/>
    <w:rsid w:val="004D5B02"/>
    <w:rsid w:val="004D625C"/>
    <w:rsid w:val="004D6451"/>
    <w:rsid w:val="004D64EA"/>
    <w:rsid w:val="004D67D8"/>
    <w:rsid w:val="004D768E"/>
    <w:rsid w:val="004E0EFB"/>
    <w:rsid w:val="004E1B28"/>
    <w:rsid w:val="004E2027"/>
    <w:rsid w:val="004E23A6"/>
    <w:rsid w:val="004E25EB"/>
    <w:rsid w:val="004E2735"/>
    <w:rsid w:val="004E27A1"/>
    <w:rsid w:val="004E27D8"/>
    <w:rsid w:val="004E4FBA"/>
    <w:rsid w:val="004E50D4"/>
    <w:rsid w:val="004E555A"/>
    <w:rsid w:val="004E5877"/>
    <w:rsid w:val="004E667D"/>
    <w:rsid w:val="004E7268"/>
    <w:rsid w:val="004E773E"/>
    <w:rsid w:val="004F03FE"/>
    <w:rsid w:val="004F0CED"/>
    <w:rsid w:val="004F1E69"/>
    <w:rsid w:val="004F235F"/>
    <w:rsid w:val="004F341E"/>
    <w:rsid w:val="004F36D1"/>
    <w:rsid w:val="004F4492"/>
    <w:rsid w:val="004F5654"/>
    <w:rsid w:val="004F59E5"/>
    <w:rsid w:val="004F600B"/>
    <w:rsid w:val="004F6A12"/>
    <w:rsid w:val="004F7394"/>
    <w:rsid w:val="004F7AD6"/>
    <w:rsid w:val="004F7F75"/>
    <w:rsid w:val="0050051D"/>
    <w:rsid w:val="0050086A"/>
    <w:rsid w:val="00500C5F"/>
    <w:rsid w:val="005012CF"/>
    <w:rsid w:val="005018E8"/>
    <w:rsid w:val="005023C8"/>
    <w:rsid w:val="00502798"/>
    <w:rsid w:val="00502D95"/>
    <w:rsid w:val="005035BE"/>
    <w:rsid w:val="00503E4B"/>
    <w:rsid w:val="00503F8D"/>
    <w:rsid w:val="00504EC3"/>
    <w:rsid w:val="005053DA"/>
    <w:rsid w:val="00505A43"/>
    <w:rsid w:val="00505F52"/>
    <w:rsid w:val="00506083"/>
    <w:rsid w:val="00506925"/>
    <w:rsid w:val="00506A97"/>
    <w:rsid w:val="00507068"/>
    <w:rsid w:val="005073EF"/>
    <w:rsid w:val="00507836"/>
    <w:rsid w:val="0051026A"/>
    <w:rsid w:val="0051117A"/>
    <w:rsid w:val="00511B18"/>
    <w:rsid w:val="00512439"/>
    <w:rsid w:val="00512460"/>
    <w:rsid w:val="005128EA"/>
    <w:rsid w:val="00513A09"/>
    <w:rsid w:val="0051493D"/>
    <w:rsid w:val="0051539E"/>
    <w:rsid w:val="00515755"/>
    <w:rsid w:val="005169CB"/>
    <w:rsid w:val="00517898"/>
    <w:rsid w:val="00517A17"/>
    <w:rsid w:val="00517BF2"/>
    <w:rsid w:val="00517CBC"/>
    <w:rsid w:val="00517CBE"/>
    <w:rsid w:val="00520D9F"/>
    <w:rsid w:val="00520EF9"/>
    <w:rsid w:val="00521473"/>
    <w:rsid w:val="00521A95"/>
    <w:rsid w:val="005223E9"/>
    <w:rsid w:val="005224F6"/>
    <w:rsid w:val="005225DD"/>
    <w:rsid w:val="00522DDB"/>
    <w:rsid w:val="005230B1"/>
    <w:rsid w:val="005234F1"/>
    <w:rsid w:val="005235D8"/>
    <w:rsid w:val="00523DA9"/>
    <w:rsid w:val="00524383"/>
    <w:rsid w:val="00525221"/>
    <w:rsid w:val="005253F5"/>
    <w:rsid w:val="0052575F"/>
    <w:rsid w:val="005259C9"/>
    <w:rsid w:val="00525DBD"/>
    <w:rsid w:val="00525E58"/>
    <w:rsid w:val="005267E0"/>
    <w:rsid w:val="00526AE8"/>
    <w:rsid w:val="00527699"/>
    <w:rsid w:val="005307C0"/>
    <w:rsid w:val="00530ED7"/>
    <w:rsid w:val="0053112D"/>
    <w:rsid w:val="005314C7"/>
    <w:rsid w:val="0053185A"/>
    <w:rsid w:val="00531A3E"/>
    <w:rsid w:val="005321B8"/>
    <w:rsid w:val="00532363"/>
    <w:rsid w:val="0053245C"/>
    <w:rsid w:val="00533167"/>
    <w:rsid w:val="0053320B"/>
    <w:rsid w:val="005340B8"/>
    <w:rsid w:val="00535064"/>
    <w:rsid w:val="0053533B"/>
    <w:rsid w:val="0053607B"/>
    <w:rsid w:val="00536670"/>
    <w:rsid w:val="00537244"/>
    <w:rsid w:val="00537C5F"/>
    <w:rsid w:val="0054017D"/>
    <w:rsid w:val="005405E2"/>
    <w:rsid w:val="00540AE7"/>
    <w:rsid w:val="00540D4C"/>
    <w:rsid w:val="00541427"/>
    <w:rsid w:val="005416FB"/>
    <w:rsid w:val="00541BDA"/>
    <w:rsid w:val="00541F07"/>
    <w:rsid w:val="005425EC"/>
    <w:rsid w:val="00543088"/>
    <w:rsid w:val="0054326D"/>
    <w:rsid w:val="005447CD"/>
    <w:rsid w:val="00544A69"/>
    <w:rsid w:val="00544FD2"/>
    <w:rsid w:val="00545341"/>
    <w:rsid w:val="00545378"/>
    <w:rsid w:val="0054576B"/>
    <w:rsid w:val="0054670D"/>
    <w:rsid w:val="00546BDB"/>
    <w:rsid w:val="005503DA"/>
    <w:rsid w:val="005503FD"/>
    <w:rsid w:val="0055040F"/>
    <w:rsid w:val="00550644"/>
    <w:rsid w:val="00550D71"/>
    <w:rsid w:val="00550DBD"/>
    <w:rsid w:val="00551427"/>
    <w:rsid w:val="005529A8"/>
    <w:rsid w:val="00552AE1"/>
    <w:rsid w:val="00552E2E"/>
    <w:rsid w:val="00553124"/>
    <w:rsid w:val="00553EAB"/>
    <w:rsid w:val="00554490"/>
    <w:rsid w:val="00556059"/>
    <w:rsid w:val="00556388"/>
    <w:rsid w:val="0055685C"/>
    <w:rsid w:val="00556F6A"/>
    <w:rsid w:val="0055723C"/>
    <w:rsid w:val="005575D5"/>
    <w:rsid w:val="00557F92"/>
    <w:rsid w:val="00560A78"/>
    <w:rsid w:val="00560B48"/>
    <w:rsid w:val="00561981"/>
    <w:rsid w:val="005624E7"/>
    <w:rsid w:val="00562C0C"/>
    <w:rsid w:val="005631B6"/>
    <w:rsid w:val="0056346A"/>
    <w:rsid w:val="00563827"/>
    <w:rsid w:val="005638AD"/>
    <w:rsid w:val="0056415C"/>
    <w:rsid w:val="0056416A"/>
    <w:rsid w:val="00564296"/>
    <w:rsid w:val="005647B6"/>
    <w:rsid w:val="00564DED"/>
    <w:rsid w:val="005663E7"/>
    <w:rsid w:val="00566804"/>
    <w:rsid w:val="0056745C"/>
    <w:rsid w:val="00567479"/>
    <w:rsid w:val="0056759E"/>
    <w:rsid w:val="00570145"/>
    <w:rsid w:val="00570569"/>
    <w:rsid w:val="00571323"/>
    <w:rsid w:val="00571C27"/>
    <w:rsid w:val="00572112"/>
    <w:rsid w:val="005721CF"/>
    <w:rsid w:val="00572255"/>
    <w:rsid w:val="00572CD9"/>
    <w:rsid w:val="005731EC"/>
    <w:rsid w:val="0057329A"/>
    <w:rsid w:val="00573606"/>
    <w:rsid w:val="0057363C"/>
    <w:rsid w:val="00574A51"/>
    <w:rsid w:val="00574AAA"/>
    <w:rsid w:val="00574BB6"/>
    <w:rsid w:val="00574F2F"/>
    <w:rsid w:val="0057516A"/>
    <w:rsid w:val="005755B2"/>
    <w:rsid w:val="0057581C"/>
    <w:rsid w:val="0057599D"/>
    <w:rsid w:val="00575F4D"/>
    <w:rsid w:val="00576A71"/>
    <w:rsid w:val="00576BFA"/>
    <w:rsid w:val="005773D8"/>
    <w:rsid w:val="00577D74"/>
    <w:rsid w:val="005800C3"/>
    <w:rsid w:val="005803C9"/>
    <w:rsid w:val="00580AC9"/>
    <w:rsid w:val="00580DB1"/>
    <w:rsid w:val="00581F57"/>
    <w:rsid w:val="00582311"/>
    <w:rsid w:val="00582B93"/>
    <w:rsid w:val="00582C40"/>
    <w:rsid w:val="00583117"/>
    <w:rsid w:val="00583543"/>
    <w:rsid w:val="00583FD5"/>
    <w:rsid w:val="00584160"/>
    <w:rsid w:val="005844E9"/>
    <w:rsid w:val="00584A21"/>
    <w:rsid w:val="00585151"/>
    <w:rsid w:val="005861BA"/>
    <w:rsid w:val="00586C7B"/>
    <w:rsid w:val="005876C9"/>
    <w:rsid w:val="00587E16"/>
    <w:rsid w:val="0059181F"/>
    <w:rsid w:val="00592AA0"/>
    <w:rsid w:val="0059357B"/>
    <w:rsid w:val="005941A5"/>
    <w:rsid w:val="005942B7"/>
    <w:rsid w:val="005949F2"/>
    <w:rsid w:val="00594A95"/>
    <w:rsid w:val="00595076"/>
    <w:rsid w:val="005950F1"/>
    <w:rsid w:val="0059521F"/>
    <w:rsid w:val="005954A8"/>
    <w:rsid w:val="005958E2"/>
    <w:rsid w:val="00595C07"/>
    <w:rsid w:val="00595D30"/>
    <w:rsid w:val="00595F44"/>
    <w:rsid w:val="00597027"/>
    <w:rsid w:val="00597ABB"/>
    <w:rsid w:val="00597EBB"/>
    <w:rsid w:val="005A0437"/>
    <w:rsid w:val="005A0CD5"/>
    <w:rsid w:val="005A1355"/>
    <w:rsid w:val="005A13A4"/>
    <w:rsid w:val="005A1F62"/>
    <w:rsid w:val="005A27F9"/>
    <w:rsid w:val="005A2F03"/>
    <w:rsid w:val="005A3A52"/>
    <w:rsid w:val="005A3C18"/>
    <w:rsid w:val="005A4191"/>
    <w:rsid w:val="005A47F1"/>
    <w:rsid w:val="005A4F2F"/>
    <w:rsid w:val="005A518E"/>
    <w:rsid w:val="005A53AB"/>
    <w:rsid w:val="005A53DA"/>
    <w:rsid w:val="005A5406"/>
    <w:rsid w:val="005A5FF2"/>
    <w:rsid w:val="005A66C2"/>
    <w:rsid w:val="005A702D"/>
    <w:rsid w:val="005A70F0"/>
    <w:rsid w:val="005A736E"/>
    <w:rsid w:val="005A7DE8"/>
    <w:rsid w:val="005B0E11"/>
    <w:rsid w:val="005B1174"/>
    <w:rsid w:val="005B11BE"/>
    <w:rsid w:val="005B2210"/>
    <w:rsid w:val="005B268E"/>
    <w:rsid w:val="005B341E"/>
    <w:rsid w:val="005B39B3"/>
    <w:rsid w:val="005B3CDE"/>
    <w:rsid w:val="005B45C5"/>
    <w:rsid w:val="005B4BF3"/>
    <w:rsid w:val="005B568E"/>
    <w:rsid w:val="005B5F3E"/>
    <w:rsid w:val="005B7281"/>
    <w:rsid w:val="005B7D63"/>
    <w:rsid w:val="005C0789"/>
    <w:rsid w:val="005C0D7C"/>
    <w:rsid w:val="005C11AC"/>
    <w:rsid w:val="005C15F0"/>
    <w:rsid w:val="005C24D1"/>
    <w:rsid w:val="005C32BF"/>
    <w:rsid w:val="005C33AB"/>
    <w:rsid w:val="005C3A05"/>
    <w:rsid w:val="005C3D72"/>
    <w:rsid w:val="005C500A"/>
    <w:rsid w:val="005C5089"/>
    <w:rsid w:val="005C6778"/>
    <w:rsid w:val="005C681F"/>
    <w:rsid w:val="005C68C7"/>
    <w:rsid w:val="005C6984"/>
    <w:rsid w:val="005C6D6C"/>
    <w:rsid w:val="005C6E80"/>
    <w:rsid w:val="005C79DB"/>
    <w:rsid w:val="005C7FC2"/>
    <w:rsid w:val="005D0ED0"/>
    <w:rsid w:val="005D0EEE"/>
    <w:rsid w:val="005D158D"/>
    <w:rsid w:val="005D1912"/>
    <w:rsid w:val="005D1C0E"/>
    <w:rsid w:val="005D1D3F"/>
    <w:rsid w:val="005D25B1"/>
    <w:rsid w:val="005D371B"/>
    <w:rsid w:val="005D5CF9"/>
    <w:rsid w:val="005D5F33"/>
    <w:rsid w:val="005D78B8"/>
    <w:rsid w:val="005D7B5E"/>
    <w:rsid w:val="005E0568"/>
    <w:rsid w:val="005E06B6"/>
    <w:rsid w:val="005E11AB"/>
    <w:rsid w:val="005E12E1"/>
    <w:rsid w:val="005E144F"/>
    <w:rsid w:val="005E29D3"/>
    <w:rsid w:val="005E3945"/>
    <w:rsid w:val="005E3E84"/>
    <w:rsid w:val="005E5883"/>
    <w:rsid w:val="005E5E51"/>
    <w:rsid w:val="005E629E"/>
    <w:rsid w:val="005E6BC4"/>
    <w:rsid w:val="005E7B86"/>
    <w:rsid w:val="005E7D19"/>
    <w:rsid w:val="005F1D44"/>
    <w:rsid w:val="005F262F"/>
    <w:rsid w:val="005F2B4A"/>
    <w:rsid w:val="005F3BE2"/>
    <w:rsid w:val="005F436D"/>
    <w:rsid w:val="005F451A"/>
    <w:rsid w:val="005F4691"/>
    <w:rsid w:val="005F4DB7"/>
    <w:rsid w:val="005F6214"/>
    <w:rsid w:val="005F627D"/>
    <w:rsid w:val="005F73F2"/>
    <w:rsid w:val="0060046E"/>
    <w:rsid w:val="006007F6"/>
    <w:rsid w:val="00600B05"/>
    <w:rsid w:val="00600B14"/>
    <w:rsid w:val="00601912"/>
    <w:rsid w:val="00601E57"/>
    <w:rsid w:val="006025BC"/>
    <w:rsid w:val="00602E7D"/>
    <w:rsid w:val="00603013"/>
    <w:rsid w:val="00603394"/>
    <w:rsid w:val="00603601"/>
    <w:rsid w:val="006037D8"/>
    <w:rsid w:val="00603817"/>
    <w:rsid w:val="00603A5D"/>
    <w:rsid w:val="0060429A"/>
    <w:rsid w:val="0060435E"/>
    <w:rsid w:val="00606F27"/>
    <w:rsid w:val="006075B3"/>
    <w:rsid w:val="00610272"/>
    <w:rsid w:val="00610811"/>
    <w:rsid w:val="00610837"/>
    <w:rsid w:val="00611201"/>
    <w:rsid w:val="0061181E"/>
    <w:rsid w:val="00611948"/>
    <w:rsid w:val="00613DF7"/>
    <w:rsid w:val="00613F6C"/>
    <w:rsid w:val="0061425A"/>
    <w:rsid w:val="00614861"/>
    <w:rsid w:val="00614E91"/>
    <w:rsid w:val="00615202"/>
    <w:rsid w:val="0061534B"/>
    <w:rsid w:val="006156AD"/>
    <w:rsid w:val="00615B63"/>
    <w:rsid w:val="00616423"/>
    <w:rsid w:val="00616463"/>
    <w:rsid w:val="00616646"/>
    <w:rsid w:val="006168C0"/>
    <w:rsid w:val="00616C5B"/>
    <w:rsid w:val="00616C86"/>
    <w:rsid w:val="0061742E"/>
    <w:rsid w:val="0061749C"/>
    <w:rsid w:val="006174F2"/>
    <w:rsid w:val="00617594"/>
    <w:rsid w:val="006177FB"/>
    <w:rsid w:val="00617865"/>
    <w:rsid w:val="00617ADE"/>
    <w:rsid w:val="00617B94"/>
    <w:rsid w:val="00617CC5"/>
    <w:rsid w:val="00617DC0"/>
    <w:rsid w:val="00620395"/>
    <w:rsid w:val="006208BB"/>
    <w:rsid w:val="00620B52"/>
    <w:rsid w:val="00621F9E"/>
    <w:rsid w:val="006220D7"/>
    <w:rsid w:val="0062229F"/>
    <w:rsid w:val="00622C88"/>
    <w:rsid w:val="0062319E"/>
    <w:rsid w:val="00623658"/>
    <w:rsid w:val="00623949"/>
    <w:rsid w:val="00623B11"/>
    <w:rsid w:val="00625123"/>
    <w:rsid w:val="00625522"/>
    <w:rsid w:val="00626286"/>
    <w:rsid w:val="00626C3B"/>
    <w:rsid w:val="00626C90"/>
    <w:rsid w:val="00626D15"/>
    <w:rsid w:val="0062769B"/>
    <w:rsid w:val="00627CC8"/>
    <w:rsid w:val="00627E48"/>
    <w:rsid w:val="00630E1A"/>
    <w:rsid w:val="00630F2F"/>
    <w:rsid w:val="006310ED"/>
    <w:rsid w:val="00631246"/>
    <w:rsid w:val="00632C00"/>
    <w:rsid w:val="00632C10"/>
    <w:rsid w:val="00633700"/>
    <w:rsid w:val="00633EE1"/>
    <w:rsid w:val="00633F30"/>
    <w:rsid w:val="006350C0"/>
    <w:rsid w:val="006355B0"/>
    <w:rsid w:val="0063604A"/>
    <w:rsid w:val="006360E6"/>
    <w:rsid w:val="00636ED9"/>
    <w:rsid w:val="0063726D"/>
    <w:rsid w:val="006372C8"/>
    <w:rsid w:val="00637B1E"/>
    <w:rsid w:val="0064045B"/>
    <w:rsid w:val="00640800"/>
    <w:rsid w:val="006408FA"/>
    <w:rsid w:val="00640F8A"/>
    <w:rsid w:val="0064283D"/>
    <w:rsid w:val="0064297D"/>
    <w:rsid w:val="00642CE2"/>
    <w:rsid w:val="00642D47"/>
    <w:rsid w:val="00643509"/>
    <w:rsid w:val="006436C0"/>
    <w:rsid w:val="006445AF"/>
    <w:rsid w:val="006449FD"/>
    <w:rsid w:val="0064561B"/>
    <w:rsid w:val="00645675"/>
    <w:rsid w:val="00645CCB"/>
    <w:rsid w:val="00646141"/>
    <w:rsid w:val="0064653C"/>
    <w:rsid w:val="00646A5C"/>
    <w:rsid w:val="00647355"/>
    <w:rsid w:val="00647EAF"/>
    <w:rsid w:val="00650864"/>
    <w:rsid w:val="006517FF"/>
    <w:rsid w:val="00651917"/>
    <w:rsid w:val="0065220A"/>
    <w:rsid w:val="00652B01"/>
    <w:rsid w:val="00652C37"/>
    <w:rsid w:val="00653FA8"/>
    <w:rsid w:val="006540FA"/>
    <w:rsid w:val="0065508D"/>
    <w:rsid w:val="006554EE"/>
    <w:rsid w:val="00655609"/>
    <w:rsid w:val="0065578D"/>
    <w:rsid w:val="00655C5A"/>
    <w:rsid w:val="00656798"/>
    <w:rsid w:val="00656907"/>
    <w:rsid w:val="00656FB7"/>
    <w:rsid w:val="00657DE1"/>
    <w:rsid w:val="006601ED"/>
    <w:rsid w:val="006607F5"/>
    <w:rsid w:val="0066119E"/>
    <w:rsid w:val="006614DC"/>
    <w:rsid w:val="00662107"/>
    <w:rsid w:val="0066244B"/>
    <w:rsid w:val="00662881"/>
    <w:rsid w:val="00662C49"/>
    <w:rsid w:val="006645B2"/>
    <w:rsid w:val="0066479F"/>
    <w:rsid w:val="00664EA0"/>
    <w:rsid w:val="00665057"/>
    <w:rsid w:val="0066524A"/>
    <w:rsid w:val="006669C0"/>
    <w:rsid w:val="00666FC9"/>
    <w:rsid w:val="00667145"/>
    <w:rsid w:val="00667222"/>
    <w:rsid w:val="006703F7"/>
    <w:rsid w:val="00670C7C"/>
    <w:rsid w:val="00671395"/>
    <w:rsid w:val="00671514"/>
    <w:rsid w:val="006715CF"/>
    <w:rsid w:val="006716F7"/>
    <w:rsid w:val="00671F41"/>
    <w:rsid w:val="0067215A"/>
    <w:rsid w:val="00673D5A"/>
    <w:rsid w:val="00674490"/>
    <w:rsid w:val="006754FD"/>
    <w:rsid w:val="006761F2"/>
    <w:rsid w:val="00676DD2"/>
    <w:rsid w:val="00677C5A"/>
    <w:rsid w:val="00677DAF"/>
    <w:rsid w:val="006800F7"/>
    <w:rsid w:val="006806A8"/>
    <w:rsid w:val="006809AB"/>
    <w:rsid w:val="00680B89"/>
    <w:rsid w:val="006810ED"/>
    <w:rsid w:val="00681435"/>
    <w:rsid w:val="00681510"/>
    <w:rsid w:val="00681745"/>
    <w:rsid w:val="006819FD"/>
    <w:rsid w:val="006823C3"/>
    <w:rsid w:val="006828B8"/>
    <w:rsid w:val="00682B1A"/>
    <w:rsid w:val="00682C9D"/>
    <w:rsid w:val="00682CDF"/>
    <w:rsid w:val="0068302F"/>
    <w:rsid w:val="00683155"/>
    <w:rsid w:val="00683205"/>
    <w:rsid w:val="0068381E"/>
    <w:rsid w:val="00684935"/>
    <w:rsid w:val="00684C25"/>
    <w:rsid w:val="00684D63"/>
    <w:rsid w:val="00684D8A"/>
    <w:rsid w:val="00684FA1"/>
    <w:rsid w:val="0068517D"/>
    <w:rsid w:val="00685415"/>
    <w:rsid w:val="0068541A"/>
    <w:rsid w:val="006855A2"/>
    <w:rsid w:val="006863E2"/>
    <w:rsid w:val="006869BB"/>
    <w:rsid w:val="00686BCC"/>
    <w:rsid w:val="00686EAE"/>
    <w:rsid w:val="0068777A"/>
    <w:rsid w:val="006877BE"/>
    <w:rsid w:val="006878AF"/>
    <w:rsid w:val="006905AD"/>
    <w:rsid w:val="0069079A"/>
    <w:rsid w:val="00690833"/>
    <w:rsid w:val="006908D1"/>
    <w:rsid w:val="00691372"/>
    <w:rsid w:val="0069175E"/>
    <w:rsid w:val="006918E4"/>
    <w:rsid w:val="00691E37"/>
    <w:rsid w:val="00692161"/>
    <w:rsid w:val="00692293"/>
    <w:rsid w:val="00692EF4"/>
    <w:rsid w:val="00693757"/>
    <w:rsid w:val="00693FA0"/>
    <w:rsid w:val="00695446"/>
    <w:rsid w:val="0069599F"/>
    <w:rsid w:val="00695AF8"/>
    <w:rsid w:val="0069629D"/>
    <w:rsid w:val="006966CD"/>
    <w:rsid w:val="00696B32"/>
    <w:rsid w:val="00697603"/>
    <w:rsid w:val="006A101F"/>
    <w:rsid w:val="006A12F0"/>
    <w:rsid w:val="006A1796"/>
    <w:rsid w:val="006A1996"/>
    <w:rsid w:val="006A1FBD"/>
    <w:rsid w:val="006A2ECE"/>
    <w:rsid w:val="006A3705"/>
    <w:rsid w:val="006A4EB6"/>
    <w:rsid w:val="006A5169"/>
    <w:rsid w:val="006A52AD"/>
    <w:rsid w:val="006A5A72"/>
    <w:rsid w:val="006A5CEB"/>
    <w:rsid w:val="006A5E03"/>
    <w:rsid w:val="006A61B0"/>
    <w:rsid w:val="006A687E"/>
    <w:rsid w:val="006A745E"/>
    <w:rsid w:val="006A7804"/>
    <w:rsid w:val="006A7D13"/>
    <w:rsid w:val="006B1A72"/>
    <w:rsid w:val="006B1E3D"/>
    <w:rsid w:val="006B1FC4"/>
    <w:rsid w:val="006B296A"/>
    <w:rsid w:val="006B406E"/>
    <w:rsid w:val="006B41D4"/>
    <w:rsid w:val="006B616F"/>
    <w:rsid w:val="006B6C61"/>
    <w:rsid w:val="006B70C5"/>
    <w:rsid w:val="006B7FBF"/>
    <w:rsid w:val="006C0C71"/>
    <w:rsid w:val="006C108C"/>
    <w:rsid w:val="006C11AC"/>
    <w:rsid w:val="006C12AB"/>
    <w:rsid w:val="006C154E"/>
    <w:rsid w:val="006C23A1"/>
    <w:rsid w:val="006C2A54"/>
    <w:rsid w:val="006C2BA9"/>
    <w:rsid w:val="006C2D8F"/>
    <w:rsid w:val="006C3532"/>
    <w:rsid w:val="006C3612"/>
    <w:rsid w:val="006C377F"/>
    <w:rsid w:val="006C4223"/>
    <w:rsid w:val="006C431D"/>
    <w:rsid w:val="006C5989"/>
    <w:rsid w:val="006C6883"/>
    <w:rsid w:val="006C6CD6"/>
    <w:rsid w:val="006C7032"/>
    <w:rsid w:val="006C7679"/>
    <w:rsid w:val="006C7980"/>
    <w:rsid w:val="006C7F18"/>
    <w:rsid w:val="006D0463"/>
    <w:rsid w:val="006D122A"/>
    <w:rsid w:val="006D12A4"/>
    <w:rsid w:val="006D142C"/>
    <w:rsid w:val="006D15BA"/>
    <w:rsid w:val="006D17D5"/>
    <w:rsid w:val="006D2534"/>
    <w:rsid w:val="006D2CBC"/>
    <w:rsid w:val="006D2F3A"/>
    <w:rsid w:val="006D3CF4"/>
    <w:rsid w:val="006D3D87"/>
    <w:rsid w:val="006D43B3"/>
    <w:rsid w:val="006D476E"/>
    <w:rsid w:val="006D4B46"/>
    <w:rsid w:val="006D4E83"/>
    <w:rsid w:val="006D5231"/>
    <w:rsid w:val="006D5B0A"/>
    <w:rsid w:val="006D5BD6"/>
    <w:rsid w:val="006D5F69"/>
    <w:rsid w:val="006D65A4"/>
    <w:rsid w:val="006D6C7B"/>
    <w:rsid w:val="006D6D84"/>
    <w:rsid w:val="006D7B76"/>
    <w:rsid w:val="006D7D1D"/>
    <w:rsid w:val="006D7F1C"/>
    <w:rsid w:val="006E0956"/>
    <w:rsid w:val="006E0F1D"/>
    <w:rsid w:val="006E13FF"/>
    <w:rsid w:val="006E2749"/>
    <w:rsid w:val="006E31AD"/>
    <w:rsid w:val="006E4204"/>
    <w:rsid w:val="006E4646"/>
    <w:rsid w:val="006E4727"/>
    <w:rsid w:val="006E4897"/>
    <w:rsid w:val="006E49C5"/>
    <w:rsid w:val="006E4B1A"/>
    <w:rsid w:val="006E54B6"/>
    <w:rsid w:val="006E5A02"/>
    <w:rsid w:val="006E5DD0"/>
    <w:rsid w:val="006E61EC"/>
    <w:rsid w:val="006E67C1"/>
    <w:rsid w:val="006E67F0"/>
    <w:rsid w:val="006E6C61"/>
    <w:rsid w:val="006E7930"/>
    <w:rsid w:val="006E7C63"/>
    <w:rsid w:val="006E7F3C"/>
    <w:rsid w:val="006F06F3"/>
    <w:rsid w:val="006F07F8"/>
    <w:rsid w:val="006F0A1E"/>
    <w:rsid w:val="006F0BAC"/>
    <w:rsid w:val="006F0F13"/>
    <w:rsid w:val="006F0FDB"/>
    <w:rsid w:val="006F0FF8"/>
    <w:rsid w:val="006F13D7"/>
    <w:rsid w:val="006F15AD"/>
    <w:rsid w:val="006F21F8"/>
    <w:rsid w:val="006F2FE2"/>
    <w:rsid w:val="006F30B9"/>
    <w:rsid w:val="006F31C9"/>
    <w:rsid w:val="006F3513"/>
    <w:rsid w:val="006F3D8E"/>
    <w:rsid w:val="006F433B"/>
    <w:rsid w:val="006F4598"/>
    <w:rsid w:val="006F4A84"/>
    <w:rsid w:val="006F4CC9"/>
    <w:rsid w:val="006F4F23"/>
    <w:rsid w:val="006F5016"/>
    <w:rsid w:val="006F5259"/>
    <w:rsid w:val="006F529C"/>
    <w:rsid w:val="006F532C"/>
    <w:rsid w:val="006F5C0F"/>
    <w:rsid w:val="006F5F44"/>
    <w:rsid w:val="006F6C23"/>
    <w:rsid w:val="006F7034"/>
    <w:rsid w:val="006F7B68"/>
    <w:rsid w:val="00700413"/>
    <w:rsid w:val="00700437"/>
    <w:rsid w:val="0070066D"/>
    <w:rsid w:val="00702FF7"/>
    <w:rsid w:val="007036F5"/>
    <w:rsid w:val="00703ED3"/>
    <w:rsid w:val="007042EA"/>
    <w:rsid w:val="0070449A"/>
    <w:rsid w:val="00704C36"/>
    <w:rsid w:val="007054C4"/>
    <w:rsid w:val="00705CE8"/>
    <w:rsid w:val="00706042"/>
    <w:rsid w:val="00706829"/>
    <w:rsid w:val="007068E5"/>
    <w:rsid w:val="0070697F"/>
    <w:rsid w:val="00706B58"/>
    <w:rsid w:val="007075C4"/>
    <w:rsid w:val="007075F1"/>
    <w:rsid w:val="007109B1"/>
    <w:rsid w:val="007121A2"/>
    <w:rsid w:val="00712762"/>
    <w:rsid w:val="00712B5B"/>
    <w:rsid w:val="00712BB6"/>
    <w:rsid w:val="00713528"/>
    <w:rsid w:val="0071401B"/>
    <w:rsid w:val="007142C7"/>
    <w:rsid w:val="00715403"/>
    <w:rsid w:val="007166F1"/>
    <w:rsid w:val="00716766"/>
    <w:rsid w:val="00716DAF"/>
    <w:rsid w:val="0071701F"/>
    <w:rsid w:val="00717C73"/>
    <w:rsid w:val="00720085"/>
    <w:rsid w:val="00720F44"/>
    <w:rsid w:val="00721C70"/>
    <w:rsid w:val="00721E6F"/>
    <w:rsid w:val="00721FC4"/>
    <w:rsid w:val="00722EF7"/>
    <w:rsid w:val="00723518"/>
    <w:rsid w:val="0072371D"/>
    <w:rsid w:val="007237E9"/>
    <w:rsid w:val="00723FFC"/>
    <w:rsid w:val="007246D6"/>
    <w:rsid w:val="007247B7"/>
    <w:rsid w:val="00724EBF"/>
    <w:rsid w:val="007257CD"/>
    <w:rsid w:val="00726B84"/>
    <w:rsid w:val="00726FA3"/>
    <w:rsid w:val="00727055"/>
    <w:rsid w:val="0072755E"/>
    <w:rsid w:val="0073042C"/>
    <w:rsid w:val="007307BA"/>
    <w:rsid w:val="00730900"/>
    <w:rsid w:val="00731ED9"/>
    <w:rsid w:val="0073208C"/>
    <w:rsid w:val="00732184"/>
    <w:rsid w:val="00732FA2"/>
    <w:rsid w:val="007330C0"/>
    <w:rsid w:val="0073348C"/>
    <w:rsid w:val="0073359E"/>
    <w:rsid w:val="00733742"/>
    <w:rsid w:val="007338AC"/>
    <w:rsid w:val="0073408F"/>
    <w:rsid w:val="0073477C"/>
    <w:rsid w:val="0073498F"/>
    <w:rsid w:val="00734DFD"/>
    <w:rsid w:val="007350D4"/>
    <w:rsid w:val="00735A96"/>
    <w:rsid w:val="00736BA1"/>
    <w:rsid w:val="00737EFA"/>
    <w:rsid w:val="007408F3"/>
    <w:rsid w:val="0074242E"/>
    <w:rsid w:val="00743190"/>
    <w:rsid w:val="00743754"/>
    <w:rsid w:val="00745DEC"/>
    <w:rsid w:val="00745FB2"/>
    <w:rsid w:val="007464C9"/>
    <w:rsid w:val="00746899"/>
    <w:rsid w:val="00747619"/>
    <w:rsid w:val="0075083F"/>
    <w:rsid w:val="0075092E"/>
    <w:rsid w:val="00750FC5"/>
    <w:rsid w:val="007516F3"/>
    <w:rsid w:val="00751A7B"/>
    <w:rsid w:val="00752A4B"/>
    <w:rsid w:val="00752C8F"/>
    <w:rsid w:val="0075302D"/>
    <w:rsid w:val="00753095"/>
    <w:rsid w:val="00753169"/>
    <w:rsid w:val="0075369F"/>
    <w:rsid w:val="0075563B"/>
    <w:rsid w:val="00756D80"/>
    <w:rsid w:val="00757049"/>
    <w:rsid w:val="007571E0"/>
    <w:rsid w:val="007574C1"/>
    <w:rsid w:val="00757711"/>
    <w:rsid w:val="00757B0B"/>
    <w:rsid w:val="00757CBA"/>
    <w:rsid w:val="00760128"/>
    <w:rsid w:val="007610BD"/>
    <w:rsid w:val="00761626"/>
    <w:rsid w:val="00761F84"/>
    <w:rsid w:val="00761F88"/>
    <w:rsid w:val="00762032"/>
    <w:rsid w:val="00762976"/>
    <w:rsid w:val="007630F8"/>
    <w:rsid w:val="007633BE"/>
    <w:rsid w:val="00764081"/>
    <w:rsid w:val="00764101"/>
    <w:rsid w:val="0076477C"/>
    <w:rsid w:val="00764DEC"/>
    <w:rsid w:val="00766AC7"/>
    <w:rsid w:val="007674F2"/>
    <w:rsid w:val="00767FF9"/>
    <w:rsid w:val="00770681"/>
    <w:rsid w:val="00770F77"/>
    <w:rsid w:val="00771618"/>
    <w:rsid w:val="00771EC6"/>
    <w:rsid w:val="007725B8"/>
    <w:rsid w:val="00773293"/>
    <w:rsid w:val="00773B6E"/>
    <w:rsid w:val="007750C2"/>
    <w:rsid w:val="00775561"/>
    <w:rsid w:val="00775600"/>
    <w:rsid w:val="00775DF5"/>
    <w:rsid w:val="00777975"/>
    <w:rsid w:val="00777F4B"/>
    <w:rsid w:val="007808CA"/>
    <w:rsid w:val="007810F4"/>
    <w:rsid w:val="00781A87"/>
    <w:rsid w:val="00781F6A"/>
    <w:rsid w:val="00782A8A"/>
    <w:rsid w:val="00782ADD"/>
    <w:rsid w:val="00782CD1"/>
    <w:rsid w:val="00783643"/>
    <w:rsid w:val="00783D4C"/>
    <w:rsid w:val="007840A1"/>
    <w:rsid w:val="007842C5"/>
    <w:rsid w:val="00784583"/>
    <w:rsid w:val="00784CA8"/>
    <w:rsid w:val="00784D9C"/>
    <w:rsid w:val="00785123"/>
    <w:rsid w:val="007857C4"/>
    <w:rsid w:val="0078661D"/>
    <w:rsid w:val="00786CCF"/>
    <w:rsid w:val="00787C76"/>
    <w:rsid w:val="00787D5A"/>
    <w:rsid w:val="00787EF7"/>
    <w:rsid w:val="0079090E"/>
    <w:rsid w:val="007911F5"/>
    <w:rsid w:val="0079128B"/>
    <w:rsid w:val="007918F8"/>
    <w:rsid w:val="00791F77"/>
    <w:rsid w:val="00792915"/>
    <w:rsid w:val="007930BA"/>
    <w:rsid w:val="0079475E"/>
    <w:rsid w:val="00795809"/>
    <w:rsid w:val="00796626"/>
    <w:rsid w:val="007972E7"/>
    <w:rsid w:val="00797827"/>
    <w:rsid w:val="00797D4A"/>
    <w:rsid w:val="007A0829"/>
    <w:rsid w:val="007A08DD"/>
    <w:rsid w:val="007A176A"/>
    <w:rsid w:val="007A1965"/>
    <w:rsid w:val="007A2108"/>
    <w:rsid w:val="007A2409"/>
    <w:rsid w:val="007A244F"/>
    <w:rsid w:val="007A2593"/>
    <w:rsid w:val="007A260F"/>
    <w:rsid w:val="007A2B1F"/>
    <w:rsid w:val="007A2BCF"/>
    <w:rsid w:val="007A2D66"/>
    <w:rsid w:val="007A3545"/>
    <w:rsid w:val="007A3FC1"/>
    <w:rsid w:val="007A54B4"/>
    <w:rsid w:val="007A6907"/>
    <w:rsid w:val="007A6FD6"/>
    <w:rsid w:val="007A703A"/>
    <w:rsid w:val="007A7E26"/>
    <w:rsid w:val="007B075F"/>
    <w:rsid w:val="007B0A0C"/>
    <w:rsid w:val="007B1294"/>
    <w:rsid w:val="007B14B0"/>
    <w:rsid w:val="007B1924"/>
    <w:rsid w:val="007B2C89"/>
    <w:rsid w:val="007B361F"/>
    <w:rsid w:val="007B3B6B"/>
    <w:rsid w:val="007B552A"/>
    <w:rsid w:val="007B57A9"/>
    <w:rsid w:val="007B5FA9"/>
    <w:rsid w:val="007B6303"/>
    <w:rsid w:val="007B70C1"/>
    <w:rsid w:val="007B7411"/>
    <w:rsid w:val="007B748C"/>
    <w:rsid w:val="007B77A5"/>
    <w:rsid w:val="007B7CB3"/>
    <w:rsid w:val="007C09F7"/>
    <w:rsid w:val="007C17B8"/>
    <w:rsid w:val="007C26A0"/>
    <w:rsid w:val="007C3EB5"/>
    <w:rsid w:val="007C437B"/>
    <w:rsid w:val="007C4A12"/>
    <w:rsid w:val="007C4FE0"/>
    <w:rsid w:val="007C53AE"/>
    <w:rsid w:val="007C5CBF"/>
    <w:rsid w:val="007C5E90"/>
    <w:rsid w:val="007C5E96"/>
    <w:rsid w:val="007C629D"/>
    <w:rsid w:val="007C630F"/>
    <w:rsid w:val="007C6362"/>
    <w:rsid w:val="007C6998"/>
    <w:rsid w:val="007C6D65"/>
    <w:rsid w:val="007C6EB4"/>
    <w:rsid w:val="007C6F66"/>
    <w:rsid w:val="007C6F75"/>
    <w:rsid w:val="007C7E32"/>
    <w:rsid w:val="007D040B"/>
    <w:rsid w:val="007D152F"/>
    <w:rsid w:val="007D16FE"/>
    <w:rsid w:val="007D3170"/>
    <w:rsid w:val="007D3828"/>
    <w:rsid w:val="007D3E9A"/>
    <w:rsid w:val="007D4370"/>
    <w:rsid w:val="007D4E31"/>
    <w:rsid w:val="007D4F47"/>
    <w:rsid w:val="007D57FF"/>
    <w:rsid w:val="007D5BC5"/>
    <w:rsid w:val="007D619C"/>
    <w:rsid w:val="007D72BE"/>
    <w:rsid w:val="007E1068"/>
    <w:rsid w:val="007E16EE"/>
    <w:rsid w:val="007E1F85"/>
    <w:rsid w:val="007E2415"/>
    <w:rsid w:val="007E33C6"/>
    <w:rsid w:val="007E36B2"/>
    <w:rsid w:val="007E4A4E"/>
    <w:rsid w:val="007E508D"/>
    <w:rsid w:val="007E563C"/>
    <w:rsid w:val="007E58C0"/>
    <w:rsid w:val="007E5D1E"/>
    <w:rsid w:val="007E5D3B"/>
    <w:rsid w:val="007E604D"/>
    <w:rsid w:val="007E617A"/>
    <w:rsid w:val="007E617D"/>
    <w:rsid w:val="007E6671"/>
    <w:rsid w:val="007E673E"/>
    <w:rsid w:val="007E7607"/>
    <w:rsid w:val="007E776E"/>
    <w:rsid w:val="007E7893"/>
    <w:rsid w:val="007E7D3E"/>
    <w:rsid w:val="007F00F4"/>
    <w:rsid w:val="007F0187"/>
    <w:rsid w:val="007F02A4"/>
    <w:rsid w:val="007F093F"/>
    <w:rsid w:val="007F0D7D"/>
    <w:rsid w:val="007F1275"/>
    <w:rsid w:val="007F17EF"/>
    <w:rsid w:val="007F192F"/>
    <w:rsid w:val="007F1942"/>
    <w:rsid w:val="007F1978"/>
    <w:rsid w:val="007F1D16"/>
    <w:rsid w:val="007F1F18"/>
    <w:rsid w:val="007F1F59"/>
    <w:rsid w:val="007F2C26"/>
    <w:rsid w:val="007F32BD"/>
    <w:rsid w:val="007F427E"/>
    <w:rsid w:val="007F4923"/>
    <w:rsid w:val="007F5651"/>
    <w:rsid w:val="007F58C7"/>
    <w:rsid w:val="007F6DE0"/>
    <w:rsid w:val="007F7670"/>
    <w:rsid w:val="007F7889"/>
    <w:rsid w:val="007F7CF1"/>
    <w:rsid w:val="007F7ED7"/>
    <w:rsid w:val="0080036F"/>
    <w:rsid w:val="00800395"/>
    <w:rsid w:val="00800F2A"/>
    <w:rsid w:val="00800FDB"/>
    <w:rsid w:val="008014DF"/>
    <w:rsid w:val="008016F7"/>
    <w:rsid w:val="00801B28"/>
    <w:rsid w:val="0080210D"/>
    <w:rsid w:val="008026DA"/>
    <w:rsid w:val="00802EDF"/>
    <w:rsid w:val="0080415D"/>
    <w:rsid w:val="008047E7"/>
    <w:rsid w:val="00804A54"/>
    <w:rsid w:val="00805E9E"/>
    <w:rsid w:val="008065CF"/>
    <w:rsid w:val="008069DE"/>
    <w:rsid w:val="00807239"/>
    <w:rsid w:val="00807668"/>
    <w:rsid w:val="0080795A"/>
    <w:rsid w:val="00807CF8"/>
    <w:rsid w:val="00810C10"/>
    <w:rsid w:val="00810E92"/>
    <w:rsid w:val="008110DA"/>
    <w:rsid w:val="00811187"/>
    <w:rsid w:val="008119C5"/>
    <w:rsid w:val="0081327B"/>
    <w:rsid w:val="00813E7D"/>
    <w:rsid w:val="00814B21"/>
    <w:rsid w:val="00815311"/>
    <w:rsid w:val="008158AE"/>
    <w:rsid w:val="00815956"/>
    <w:rsid w:val="00815F80"/>
    <w:rsid w:val="00816937"/>
    <w:rsid w:val="00817CB3"/>
    <w:rsid w:val="00817CFA"/>
    <w:rsid w:val="00820268"/>
    <w:rsid w:val="008204AF"/>
    <w:rsid w:val="00820A40"/>
    <w:rsid w:val="0082143C"/>
    <w:rsid w:val="00821B99"/>
    <w:rsid w:val="00822167"/>
    <w:rsid w:val="00823275"/>
    <w:rsid w:val="00823760"/>
    <w:rsid w:val="00823CBD"/>
    <w:rsid w:val="008242D9"/>
    <w:rsid w:val="0082441E"/>
    <w:rsid w:val="00824A65"/>
    <w:rsid w:val="00824CEF"/>
    <w:rsid w:val="00824FDA"/>
    <w:rsid w:val="0082502D"/>
    <w:rsid w:val="00825091"/>
    <w:rsid w:val="008252AE"/>
    <w:rsid w:val="00825868"/>
    <w:rsid w:val="00825AB3"/>
    <w:rsid w:val="0082637C"/>
    <w:rsid w:val="00826BD8"/>
    <w:rsid w:val="008272A0"/>
    <w:rsid w:val="00827497"/>
    <w:rsid w:val="00827C4D"/>
    <w:rsid w:val="00827D2B"/>
    <w:rsid w:val="00830B29"/>
    <w:rsid w:val="00830C6F"/>
    <w:rsid w:val="00830F9C"/>
    <w:rsid w:val="0083313F"/>
    <w:rsid w:val="008331D5"/>
    <w:rsid w:val="00834696"/>
    <w:rsid w:val="00834906"/>
    <w:rsid w:val="00834D69"/>
    <w:rsid w:val="00835D47"/>
    <w:rsid w:val="00836030"/>
    <w:rsid w:val="008361FB"/>
    <w:rsid w:val="00837D97"/>
    <w:rsid w:val="00840074"/>
    <w:rsid w:val="008401D2"/>
    <w:rsid w:val="0084052B"/>
    <w:rsid w:val="00840A85"/>
    <w:rsid w:val="00841248"/>
    <w:rsid w:val="00841542"/>
    <w:rsid w:val="008418EA"/>
    <w:rsid w:val="00841BCC"/>
    <w:rsid w:val="0084210A"/>
    <w:rsid w:val="00842577"/>
    <w:rsid w:val="00842C99"/>
    <w:rsid w:val="008433EA"/>
    <w:rsid w:val="008434F3"/>
    <w:rsid w:val="00843A13"/>
    <w:rsid w:val="008440C0"/>
    <w:rsid w:val="0084513C"/>
    <w:rsid w:val="008459B7"/>
    <w:rsid w:val="00847699"/>
    <w:rsid w:val="00847E04"/>
    <w:rsid w:val="00850569"/>
    <w:rsid w:val="00850C57"/>
    <w:rsid w:val="0085106C"/>
    <w:rsid w:val="008521D9"/>
    <w:rsid w:val="0085238C"/>
    <w:rsid w:val="00852516"/>
    <w:rsid w:val="00852F34"/>
    <w:rsid w:val="008535BA"/>
    <w:rsid w:val="008538D6"/>
    <w:rsid w:val="00853BA1"/>
    <w:rsid w:val="00853E16"/>
    <w:rsid w:val="00853E33"/>
    <w:rsid w:val="00854194"/>
    <w:rsid w:val="008548DA"/>
    <w:rsid w:val="00854E86"/>
    <w:rsid w:val="00855033"/>
    <w:rsid w:val="00856B2C"/>
    <w:rsid w:val="00856E11"/>
    <w:rsid w:val="00856E9F"/>
    <w:rsid w:val="00857414"/>
    <w:rsid w:val="00860C70"/>
    <w:rsid w:val="00861CBE"/>
    <w:rsid w:val="008629E5"/>
    <w:rsid w:val="00862D90"/>
    <w:rsid w:val="00863774"/>
    <w:rsid w:val="00864040"/>
    <w:rsid w:val="00864AA1"/>
    <w:rsid w:val="00865765"/>
    <w:rsid w:val="00865AFF"/>
    <w:rsid w:val="00865DE0"/>
    <w:rsid w:val="0086608C"/>
    <w:rsid w:val="008661A5"/>
    <w:rsid w:val="0086678A"/>
    <w:rsid w:val="008669DC"/>
    <w:rsid w:val="00866CE0"/>
    <w:rsid w:val="00867154"/>
    <w:rsid w:val="0086782F"/>
    <w:rsid w:val="00867D77"/>
    <w:rsid w:val="00870084"/>
    <w:rsid w:val="008703FF"/>
    <w:rsid w:val="00870893"/>
    <w:rsid w:val="0087302E"/>
    <w:rsid w:val="00873ABD"/>
    <w:rsid w:val="00873FC2"/>
    <w:rsid w:val="0087411D"/>
    <w:rsid w:val="0087427E"/>
    <w:rsid w:val="0087480D"/>
    <w:rsid w:val="00875800"/>
    <w:rsid w:val="00875A16"/>
    <w:rsid w:val="00875CA2"/>
    <w:rsid w:val="00875F7A"/>
    <w:rsid w:val="00876529"/>
    <w:rsid w:val="00876EC3"/>
    <w:rsid w:val="008771F4"/>
    <w:rsid w:val="00877848"/>
    <w:rsid w:val="008802CA"/>
    <w:rsid w:val="0088040F"/>
    <w:rsid w:val="00881614"/>
    <w:rsid w:val="00881B59"/>
    <w:rsid w:val="0088270B"/>
    <w:rsid w:val="008831DA"/>
    <w:rsid w:val="00883C97"/>
    <w:rsid w:val="008867D3"/>
    <w:rsid w:val="00886B2A"/>
    <w:rsid w:val="00887252"/>
    <w:rsid w:val="0088749B"/>
    <w:rsid w:val="00890594"/>
    <w:rsid w:val="00890F44"/>
    <w:rsid w:val="00891985"/>
    <w:rsid w:val="00891B42"/>
    <w:rsid w:val="00892757"/>
    <w:rsid w:val="00892CE8"/>
    <w:rsid w:val="00893DB9"/>
    <w:rsid w:val="0089490D"/>
    <w:rsid w:val="00894911"/>
    <w:rsid w:val="008949D8"/>
    <w:rsid w:val="00894D5F"/>
    <w:rsid w:val="00895156"/>
    <w:rsid w:val="00895863"/>
    <w:rsid w:val="008959C2"/>
    <w:rsid w:val="00896000"/>
    <w:rsid w:val="00896A1C"/>
    <w:rsid w:val="0089718B"/>
    <w:rsid w:val="0089735E"/>
    <w:rsid w:val="00897AAE"/>
    <w:rsid w:val="00897CE8"/>
    <w:rsid w:val="008A0D80"/>
    <w:rsid w:val="008A0E3A"/>
    <w:rsid w:val="008A104A"/>
    <w:rsid w:val="008A107D"/>
    <w:rsid w:val="008A14EF"/>
    <w:rsid w:val="008A1BC5"/>
    <w:rsid w:val="008A25A5"/>
    <w:rsid w:val="008A2ABB"/>
    <w:rsid w:val="008A2AEC"/>
    <w:rsid w:val="008A2B25"/>
    <w:rsid w:val="008A37DD"/>
    <w:rsid w:val="008A49A5"/>
    <w:rsid w:val="008A4C04"/>
    <w:rsid w:val="008A5254"/>
    <w:rsid w:val="008A5C04"/>
    <w:rsid w:val="008A67DC"/>
    <w:rsid w:val="008A6FEB"/>
    <w:rsid w:val="008A7C20"/>
    <w:rsid w:val="008B19A6"/>
    <w:rsid w:val="008B19DE"/>
    <w:rsid w:val="008B20E5"/>
    <w:rsid w:val="008B224A"/>
    <w:rsid w:val="008B275F"/>
    <w:rsid w:val="008B2ED0"/>
    <w:rsid w:val="008B45D2"/>
    <w:rsid w:val="008B46F4"/>
    <w:rsid w:val="008B481E"/>
    <w:rsid w:val="008B48E5"/>
    <w:rsid w:val="008B4D09"/>
    <w:rsid w:val="008B54B6"/>
    <w:rsid w:val="008B6100"/>
    <w:rsid w:val="008B791F"/>
    <w:rsid w:val="008C0298"/>
    <w:rsid w:val="008C0912"/>
    <w:rsid w:val="008C0AEB"/>
    <w:rsid w:val="008C0FA6"/>
    <w:rsid w:val="008C1312"/>
    <w:rsid w:val="008C1392"/>
    <w:rsid w:val="008C2091"/>
    <w:rsid w:val="008C22B9"/>
    <w:rsid w:val="008C2E97"/>
    <w:rsid w:val="008C34C2"/>
    <w:rsid w:val="008C4ED5"/>
    <w:rsid w:val="008C5334"/>
    <w:rsid w:val="008C55D9"/>
    <w:rsid w:val="008C5958"/>
    <w:rsid w:val="008C6233"/>
    <w:rsid w:val="008C658C"/>
    <w:rsid w:val="008C6948"/>
    <w:rsid w:val="008C6E7F"/>
    <w:rsid w:val="008C7385"/>
    <w:rsid w:val="008C7CE4"/>
    <w:rsid w:val="008D03CA"/>
    <w:rsid w:val="008D0BE7"/>
    <w:rsid w:val="008D0D98"/>
    <w:rsid w:val="008D142B"/>
    <w:rsid w:val="008D1565"/>
    <w:rsid w:val="008D21EC"/>
    <w:rsid w:val="008D2343"/>
    <w:rsid w:val="008D2850"/>
    <w:rsid w:val="008D42B0"/>
    <w:rsid w:val="008D4451"/>
    <w:rsid w:val="008D4ACE"/>
    <w:rsid w:val="008D4B17"/>
    <w:rsid w:val="008D4B9E"/>
    <w:rsid w:val="008D6560"/>
    <w:rsid w:val="008D7DB1"/>
    <w:rsid w:val="008E0BD5"/>
    <w:rsid w:val="008E19C6"/>
    <w:rsid w:val="008E1AE9"/>
    <w:rsid w:val="008E20B2"/>
    <w:rsid w:val="008E23C1"/>
    <w:rsid w:val="008E2595"/>
    <w:rsid w:val="008E2677"/>
    <w:rsid w:val="008E2FE5"/>
    <w:rsid w:val="008E30FC"/>
    <w:rsid w:val="008E351A"/>
    <w:rsid w:val="008E35EB"/>
    <w:rsid w:val="008E402B"/>
    <w:rsid w:val="008E4553"/>
    <w:rsid w:val="008E4AB3"/>
    <w:rsid w:val="008E5FC2"/>
    <w:rsid w:val="008E6C92"/>
    <w:rsid w:val="008E7246"/>
    <w:rsid w:val="008E7FE1"/>
    <w:rsid w:val="008F0B77"/>
    <w:rsid w:val="008F1CD3"/>
    <w:rsid w:val="008F2351"/>
    <w:rsid w:val="008F279C"/>
    <w:rsid w:val="008F2C32"/>
    <w:rsid w:val="008F2CCD"/>
    <w:rsid w:val="008F3C16"/>
    <w:rsid w:val="008F3D3D"/>
    <w:rsid w:val="008F3E3B"/>
    <w:rsid w:val="008F48A6"/>
    <w:rsid w:val="008F4A6A"/>
    <w:rsid w:val="008F4D67"/>
    <w:rsid w:val="008F554D"/>
    <w:rsid w:val="008F5E05"/>
    <w:rsid w:val="008F68BC"/>
    <w:rsid w:val="008F6B74"/>
    <w:rsid w:val="008F718B"/>
    <w:rsid w:val="008F75C4"/>
    <w:rsid w:val="008F79A7"/>
    <w:rsid w:val="008F7AA9"/>
    <w:rsid w:val="008F7F29"/>
    <w:rsid w:val="00900033"/>
    <w:rsid w:val="00900425"/>
    <w:rsid w:val="00901975"/>
    <w:rsid w:val="00901BD2"/>
    <w:rsid w:val="00902488"/>
    <w:rsid w:val="00903CB4"/>
    <w:rsid w:val="00904E0C"/>
    <w:rsid w:val="00905A9A"/>
    <w:rsid w:val="00905FE7"/>
    <w:rsid w:val="00906298"/>
    <w:rsid w:val="00906A5D"/>
    <w:rsid w:val="009072BB"/>
    <w:rsid w:val="00907593"/>
    <w:rsid w:val="0090761E"/>
    <w:rsid w:val="009101B0"/>
    <w:rsid w:val="009102D6"/>
    <w:rsid w:val="0091040E"/>
    <w:rsid w:val="00910D29"/>
    <w:rsid w:val="00911AD2"/>
    <w:rsid w:val="00912F59"/>
    <w:rsid w:val="00913494"/>
    <w:rsid w:val="009137AA"/>
    <w:rsid w:val="009140D3"/>
    <w:rsid w:val="00914912"/>
    <w:rsid w:val="00916B16"/>
    <w:rsid w:val="00916DEC"/>
    <w:rsid w:val="009176CB"/>
    <w:rsid w:val="00917E54"/>
    <w:rsid w:val="009202B4"/>
    <w:rsid w:val="00921147"/>
    <w:rsid w:val="00921431"/>
    <w:rsid w:val="00923A14"/>
    <w:rsid w:val="00923A23"/>
    <w:rsid w:val="00924083"/>
    <w:rsid w:val="0092436A"/>
    <w:rsid w:val="009244A7"/>
    <w:rsid w:val="00924D19"/>
    <w:rsid w:val="009256F6"/>
    <w:rsid w:val="009259D5"/>
    <w:rsid w:val="00925DFA"/>
    <w:rsid w:val="009262A8"/>
    <w:rsid w:val="009266FA"/>
    <w:rsid w:val="0093094C"/>
    <w:rsid w:val="009314A7"/>
    <w:rsid w:val="00931702"/>
    <w:rsid w:val="00932C9D"/>
    <w:rsid w:val="00932D32"/>
    <w:rsid w:val="009330B9"/>
    <w:rsid w:val="00933B55"/>
    <w:rsid w:val="0093461F"/>
    <w:rsid w:val="009349DF"/>
    <w:rsid w:val="0093526D"/>
    <w:rsid w:val="009400B3"/>
    <w:rsid w:val="00940A22"/>
    <w:rsid w:val="00940A7C"/>
    <w:rsid w:val="00940AD4"/>
    <w:rsid w:val="00942F90"/>
    <w:rsid w:val="00943733"/>
    <w:rsid w:val="009438BA"/>
    <w:rsid w:val="009438F1"/>
    <w:rsid w:val="009445BB"/>
    <w:rsid w:val="00944AE2"/>
    <w:rsid w:val="00945640"/>
    <w:rsid w:val="00945F87"/>
    <w:rsid w:val="00945F8B"/>
    <w:rsid w:val="00946667"/>
    <w:rsid w:val="009504AB"/>
    <w:rsid w:val="00951085"/>
    <w:rsid w:val="009511C2"/>
    <w:rsid w:val="00951556"/>
    <w:rsid w:val="00951CF7"/>
    <w:rsid w:val="00953560"/>
    <w:rsid w:val="00954D1A"/>
    <w:rsid w:val="00954E0E"/>
    <w:rsid w:val="00954EF9"/>
    <w:rsid w:val="009552D3"/>
    <w:rsid w:val="00955A24"/>
    <w:rsid w:val="00956DEA"/>
    <w:rsid w:val="009570B7"/>
    <w:rsid w:val="009600D4"/>
    <w:rsid w:val="0096064C"/>
    <w:rsid w:val="009608DE"/>
    <w:rsid w:val="00960A94"/>
    <w:rsid w:val="009612C5"/>
    <w:rsid w:val="00961626"/>
    <w:rsid w:val="00962283"/>
    <w:rsid w:val="009626F1"/>
    <w:rsid w:val="00962942"/>
    <w:rsid w:val="0096402B"/>
    <w:rsid w:val="0096593F"/>
    <w:rsid w:val="00965D9C"/>
    <w:rsid w:val="00965DD6"/>
    <w:rsid w:val="009667DD"/>
    <w:rsid w:val="009668E0"/>
    <w:rsid w:val="00966C30"/>
    <w:rsid w:val="00967622"/>
    <w:rsid w:val="00967C40"/>
    <w:rsid w:val="00970B3B"/>
    <w:rsid w:val="00971897"/>
    <w:rsid w:val="00971CF9"/>
    <w:rsid w:val="009720E0"/>
    <w:rsid w:val="0097248A"/>
    <w:rsid w:val="00972CFD"/>
    <w:rsid w:val="009730A5"/>
    <w:rsid w:val="00973182"/>
    <w:rsid w:val="0097373F"/>
    <w:rsid w:val="0097393C"/>
    <w:rsid w:val="00973A6C"/>
    <w:rsid w:val="00973D11"/>
    <w:rsid w:val="009748B8"/>
    <w:rsid w:val="00974906"/>
    <w:rsid w:val="00975E86"/>
    <w:rsid w:val="00976EF1"/>
    <w:rsid w:val="0097732E"/>
    <w:rsid w:val="00980011"/>
    <w:rsid w:val="0098006A"/>
    <w:rsid w:val="009802EE"/>
    <w:rsid w:val="0098038B"/>
    <w:rsid w:val="00980F82"/>
    <w:rsid w:val="00981288"/>
    <w:rsid w:val="00981E50"/>
    <w:rsid w:val="00982733"/>
    <w:rsid w:val="00982800"/>
    <w:rsid w:val="00982965"/>
    <w:rsid w:val="009829CE"/>
    <w:rsid w:val="009833F2"/>
    <w:rsid w:val="0098355B"/>
    <w:rsid w:val="00984397"/>
    <w:rsid w:val="0098445C"/>
    <w:rsid w:val="00984513"/>
    <w:rsid w:val="009861A1"/>
    <w:rsid w:val="00986AC0"/>
    <w:rsid w:val="00986ECE"/>
    <w:rsid w:val="00986EF3"/>
    <w:rsid w:val="00986F41"/>
    <w:rsid w:val="00987143"/>
    <w:rsid w:val="009908DA"/>
    <w:rsid w:val="00990916"/>
    <w:rsid w:val="00990AE6"/>
    <w:rsid w:val="00991731"/>
    <w:rsid w:val="00991AFA"/>
    <w:rsid w:val="00991D75"/>
    <w:rsid w:val="00991DE9"/>
    <w:rsid w:val="00992110"/>
    <w:rsid w:val="00992B79"/>
    <w:rsid w:val="00992E5B"/>
    <w:rsid w:val="0099323C"/>
    <w:rsid w:val="00993249"/>
    <w:rsid w:val="009935D8"/>
    <w:rsid w:val="00993850"/>
    <w:rsid w:val="009938D0"/>
    <w:rsid w:val="00993FE0"/>
    <w:rsid w:val="0099474C"/>
    <w:rsid w:val="00994792"/>
    <w:rsid w:val="009959AC"/>
    <w:rsid w:val="00995DAE"/>
    <w:rsid w:val="009965DF"/>
    <w:rsid w:val="009975CD"/>
    <w:rsid w:val="00997D67"/>
    <w:rsid w:val="00997DE3"/>
    <w:rsid w:val="009A020F"/>
    <w:rsid w:val="009A06C1"/>
    <w:rsid w:val="009A101B"/>
    <w:rsid w:val="009A10FE"/>
    <w:rsid w:val="009A11CD"/>
    <w:rsid w:val="009A217F"/>
    <w:rsid w:val="009A2251"/>
    <w:rsid w:val="009A2859"/>
    <w:rsid w:val="009A3948"/>
    <w:rsid w:val="009A4372"/>
    <w:rsid w:val="009A4E33"/>
    <w:rsid w:val="009A5979"/>
    <w:rsid w:val="009A59AB"/>
    <w:rsid w:val="009A65C1"/>
    <w:rsid w:val="009A6643"/>
    <w:rsid w:val="009A6A16"/>
    <w:rsid w:val="009A7C29"/>
    <w:rsid w:val="009B122F"/>
    <w:rsid w:val="009B132F"/>
    <w:rsid w:val="009B249B"/>
    <w:rsid w:val="009B31DA"/>
    <w:rsid w:val="009B3B83"/>
    <w:rsid w:val="009B46B4"/>
    <w:rsid w:val="009B47F2"/>
    <w:rsid w:val="009B5A75"/>
    <w:rsid w:val="009B5D57"/>
    <w:rsid w:val="009B5FD4"/>
    <w:rsid w:val="009B6B22"/>
    <w:rsid w:val="009B731D"/>
    <w:rsid w:val="009B7A4A"/>
    <w:rsid w:val="009C07E5"/>
    <w:rsid w:val="009C092B"/>
    <w:rsid w:val="009C0E19"/>
    <w:rsid w:val="009C1478"/>
    <w:rsid w:val="009C1ABE"/>
    <w:rsid w:val="009C24D3"/>
    <w:rsid w:val="009C28DB"/>
    <w:rsid w:val="009C38D7"/>
    <w:rsid w:val="009C39CF"/>
    <w:rsid w:val="009C423E"/>
    <w:rsid w:val="009C4F93"/>
    <w:rsid w:val="009C576A"/>
    <w:rsid w:val="009C632C"/>
    <w:rsid w:val="009C653A"/>
    <w:rsid w:val="009C6B9B"/>
    <w:rsid w:val="009C6C5F"/>
    <w:rsid w:val="009C70BA"/>
    <w:rsid w:val="009C768E"/>
    <w:rsid w:val="009D0199"/>
    <w:rsid w:val="009D1946"/>
    <w:rsid w:val="009D1DE0"/>
    <w:rsid w:val="009D22AA"/>
    <w:rsid w:val="009D22BE"/>
    <w:rsid w:val="009D2A81"/>
    <w:rsid w:val="009D2AC5"/>
    <w:rsid w:val="009D2D93"/>
    <w:rsid w:val="009D3325"/>
    <w:rsid w:val="009D344F"/>
    <w:rsid w:val="009D3C49"/>
    <w:rsid w:val="009D5BEB"/>
    <w:rsid w:val="009D5FA4"/>
    <w:rsid w:val="009D5FDA"/>
    <w:rsid w:val="009D610E"/>
    <w:rsid w:val="009D66C1"/>
    <w:rsid w:val="009D69C1"/>
    <w:rsid w:val="009D70AF"/>
    <w:rsid w:val="009D793F"/>
    <w:rsid w:val="009D7FF7"/>
    <w:rsid w:val="009E004B"/>
    <w:rsid w:val="009E0471"/>
    <w:rsid w:val="009E04B4"/>
    <w:rsid w:val="009E0CBB"/>
    <w:rsid w:val="009E0F92"/>
    <w:rsid w:val="009E1696"/>
    <w:rsid w:val="009E25CF"/>
    <w:rsid w:val="009E2871"/>
    <w:rsid w:val="009E2956"/>
    <w:rsid w:val="009E298C"/>
    <w:rsid w:val="009E2F2B"/>
    <w:rsid w:val="009E3A34"/>
    <w:rsid w:val="009E3CEE"/>
    <w:rsid w:val="009E4083"/>
    <w:rsid w:val="009E4505"/>
    <w:rsid w:val="009E6827"/>
    <w:rsid w:val="009E6CE8"/>
    <w:rsid w:val="009E6EA5"/>
    <w:rsid w:val="009E7430"/>
    <w:rsid w:val="009E77C8"/>
    <w:rsid w:val="009E7DB1"/>
    <w:rsid w:val="009F0CE0"/>
    <w:rsid w:val="009F1556"/>
    <w:rsid w:val="009F1E4F"/>
    <w:rsid w:val="009F2127"/>
    <w:rsid w:val="009F2F3F"/>
    <w:rsid w:val="009F347A"/>
    <w:rsid w:val="009F36AF"/>
    <w:rsid w:val="009F3782"/>
    <w:rsid w:val="009F3F07"/>
    <w:rsid w:val="009F403B"/>
    <w:rsid w:val="009F4183"/>
    <w:rsid w:val="009F56C3"/>
    <w:rsid w:val="009F5C7E"/>
    <w:rsid w:val="009F5F98"/>
    <w:rsid w:val="009F63D8"/>
    <w:rsid w:val="009F6478"/>
    <w:rsid w:val="009F6877"/>
    <w:rsid w:val="009F690C"/>
    <w:rsid w:val="009F6C04"/>
    <w:rsid w:val="009F7100"/>
    <w:rsid w:val="009F7BDA"/>
    <w:rsid w:val="00A00173"/>
    <w:rsid w:val="00A008EB"/>
    <w:rsid w:val="00A00BFE"/>
    <w:rsid w:val="00A01AF4"/>
    <w:rsid w:val="00A01E54"/>
    <w:rsid w:val="00A03A8B"/>
    <w:rsid w:val="00A046D4"/>
    <w:rsid w:val="00A04A17"/>
    <w:rsid w:val="00A04DCC"/>
    <w:rsid w:val="00A054A4"/>
    <w:rsid w:val="00A0576B"/>
    <w:rsid w:val="00A06339"/>
    <w:rsid w:val="00A065AB"/>
    <w:rsid w:val="00A06DCA"/>
    <w:rsid w:val="00A076FD"/>
    <w:rsid w:val="00A0794F"/>
    <w:rsid w:val="00A07A01"/>
    <w:rsid w:val="00A10241"/>
    <w:rsid w:val="00A10A76"/>
    <w:rsid w:val="00A10AA2"/>
    <w:rsid w:val="00A11D16"/>
    <w:rsid w:val="00A11EB7"/>
    <w:rsid w:val="00A12266"/>
    <w:rsid w:val="00A124E0"/>
    <w:rsid w:val="00A13035"/>
    <w:rsid w:val="00A150AA"/>
    <w:rsid w:val="00A16182"/>
    <w:rsid w:val="00A16399"/>
    <w:rsid w:val="00A163D9"/>
    <w:rsid w:val="00A167D2"/>
    <w:rsid w:val="00A16930"/>
    <w:rsid w:val="00A16B55"/>
    <w:rsid w:val="00A16CBA"/>
    <w:rsid w:val="00A16EE8"/>
    <w:rsid w:val="00A173F8"/>
    <w:rsid w:val="00A20D6A"/>
    <w:rsid w:val="00A21D3B"/>
    <w:rsid w:val="00A21DB1"/>
    <w:rsid w:val="00A2282F"/>
    <w:rsid w:val="00A22CF3"/>
    <w:rsid w:val="00A231C5"/>
    <w:rsid w:val="00A233C3"/>
    <w:rsid w:val="00A244C0"/>
    <w:rsid w:val="00A256A0"/>
    <w:rsid w:val="00A25FD6"/>
    <w:rsid w:val="00A27FA3"/>
    <w:rsid w:val="00A30074"/>
    <w:rsid w:val="00A309D1"/>
    <w:rsid w:val="00A3263C"/>
    <w:rsid w:val="00A33541"/>
    <w:rsid w:val="00A340BB"/>
    <w:rsid w:val="00A34274"/>
    <w:rsid w:val="00A342F4"/>
    <w:rsid w:val="00A35262"/>
    <w:rsid w:val="00A35531"/>
    <w:rsid w:val="00A35700"/>
    <w:rsid w:val="00A3689F"/>
    <w:rsid w:val="00A371F0"/>
    <w:rsid w:val="00A3773C"/>
    <w:rsid w:val="00A37C73"/>
    <w:rsid w:val="00A4096B"/>
    <w:rsid w:val="00A409CE"/>
    <w:rsid w:val="00A417BA"/>
    <w:rsid w:val="00A418F6"/>
    <w:rsid w:val="00A42149"/>
    <w:rsid w:val="00A42219"/>
    <w:rsid w:val="00A422F1"/>
    <w:rsid w:val="00A42523"/>
    <w:rsid w:val="00A42693"/>
    <w:rsid w:val="00A44372"/>
    <w:rsid w:val="00A44901"/>
    <w:rsid w:val="00A4498B"/>
    <w:rsid w:val="00A45246"/>
    <w:rsid w:val="00A45968"/>
    <w:rsid w:val="00A46CBF"/>
    <w:rsid w:val="00A47F7F"/>
    <w:rsid w:val="00A501F7"/>
    <w:rsid w:val="00A5080C"/>
    <w:rsid w:val="00A50A4A"/>
    <w:rsid w:val="00A5118F"/>
    <w:rsid w:val="00A52EB7"/>
    <w:rsid w:val="00A53AD4"/>
    <w:rsid w:val="00A53C24"/>
    <w:rsid w:val="00A53DEC"/>
    <w:rsid w:val="00A541A0"/>
    <w:rsid w:val="00A544C1"/>
    <w:rsid w:val="00A548BF"/>
    <w:rsid w:val="00A54B5F"/>
    <w:rsid w:val="00A55203"/>
    <w:rsid w:val="00A56804"/>
    <w:rsid w:val="00A5699F"/>
    <w:rsid w:val="00A56B94"/>
    <w:rsid w:val="00A56E86"/>
    <w:rsid w:val="00A5775E"/>
    <w:rsid w:val="00A57A58"/>
    <w:rsid w:val="00A6047F"/>
    <w:rsid w:val="00A609B0"/>
    <w:rsid w:val="00A609F6"/>
    <w:rsid w:val="00A61A48"/>
    <w:rsid w:val="00A61D59"/>
    <w:rsid w:val="00A62347"/>
    <w:rsid w:val="00A62FE4"/>
    <w:rsid w:val="00A63598"/>
    <w:rsid w:val="00A638E2"/>
    <w:rsid w:val="00A646FC"/>
    <w:rsid w:val="00A648C8"/>
    <w:rsid w:val="00A651B5"/>
    <w:rsid w:val="00A65C8B"/>
    <w:rsid w:val="00A65F48"/>
    <w:rsid w:val="00A6686E"/>
    <w:rsid w:val="00A66DB6"/>
    <w:rsid w:val="00A67B84"/>
    <w:rsid w:val="00A67CE8"/>
    <w:rsid w:val="00A67FFA"/>
    <w:rsid w:val="00A70094"/>
    <w:rsid w:val="00A705E8"/>
    <w:rsid w:val="00A707B2"/>
    <w:rsid w:val="00A70CD6"/>
    <w:rsid w:val="00A71075"/>
    <w:rsid w:val="00A71773"/>
    <w:rsid w:val="00A71D87"/>
    <w:rsid w:val="00A73C2F"/>
    <w:rsid w:val="00A74254"/>
    <w:rsid w:val="00A74262"/>
    <w:rsid w:val="00A74869"/>
    <w:rsid w:val="00A7493E"/>
    <w:rsid w:val="00A74A8B"/>
    <w:rsid w:val="00A74C70"/>
    <w:rsid w:val="00A75E21"/>
    <w:rsid w:val="00A761A5"/>
    <w:rsid w:val="00A7691F"/>
    <w:rsid w:val="00A77165"/>
    <w:rsid w:val="00A7752E"/>
    <w:rsid w:val="00A77E9F"/>
    <w:rsid w:val="00A80572"/>
    <w:rsid w:val="00A81BBF"/>
    <w:rsid w:val="00A82426"/>
    <w:rsid w:val="00A82B65"/>
    <w:rsid w:val="00A83434"/>
    <w:rsid w:val="00A84585"/>
    <w:rsid w:val="00A8471A"/>
    <w:rsid w:val="00A84805"/>
    <w:rsid w:val="00A85B21"/>
    <w:rsid w:val="00A86607"/>
    <w:rsid w:val="00A86FF5"/>
    <w:rsid w:val="00A8731D"/>
    <w:rsid w:val="00A874EA"/>
    <w:rsid w:val="00A879BE"/>
    <w:rsid w:val="00A87B22"/>
    <w:rsid w:val="00A87F1A"/>
    <w:rsid w:val="00A9063D"/>
    <w:rsid w:val="00A90B61"/>
    <w:rsid w:val="00A90BBE"/>
    <w:rsid w:val="00A90CE7"/>
    <w:rsid w:val="00A90EE4"/>
    <w:rsid w:val="00A9189C"/>
    <w:rsid w:val="00A926FD"/>
    <w:rsid w:val="00A93938"/>
    <w:rsid w:val="00A941E3"/>
    <w:rsid w:val="00A966AA"/>
    <w:rsid w:val="00A96909"/>
    <w:rsid w:val="00A972E4"/>
    <w:rsid w:val="00A972E8"/>
    <w:rsid w:val="00A973C8"/>
    <w:rsid w:val="00A97740"/>
    <w:rsid w:val="00A97F4C"/>
    <w:rsid w:val="00AA0D61"/>
    <w:rsid w:val="00AA12F8"/>
    <w:rsid w:val="00AA1E46"/>
    <w:rsid w:val="00AA2056"/>
    <w:rsid w:val="00AA20F7"/>
    <w:rsid w:val="00AA219B"/>
    <w:rsid w:val="00AA336A"/>
    <w:rsid w:val="00AA3B88"/>
    <w:rsid w:val="00AA3C05"/>
    <w:rsid w:val="00AA4025"/>
    <w:rsid w:val="00AA4241"/>
    <w:rsid w:val="00AA4852"/>
    <w:rsid w:val="00AA4C17"/>
    <w:rsid w:val="00AA5027"/>
    <w:rsid w:val="00AA63F7"/>
    <w:rsid w:val="00AA6582"/>
    <w:rsid w:val="00AA6623"/>
    <w:rsid w:val="00AB063F"/>
    <w:rsid w:val="00AB1496"/>
    <w:rsid w:val="00AB1649"/>
    <w:rsid w:val="00AB17CE"/>
    <w:rsid w:val="00AB1A20"/>
    <w:rsid w:val="00AB1DA8"/>
    <w:rsid w:val="00AB2DDE"/>
    <w:rsid w:val="00AB34B8"/>
    <w:rsid w:val="00AB371E"/>
    <w:rsid w:val="00AB3D46"/>
    <w:rsid w:val="00AB3DBE"/>
    <w:rsid w:val="00AB41C9"/>
    <w:rsid w:val="00AB45E0"/>
    <w:rsid w:val="00AB49F7"/>
    <w:rsid w:val="00AB5061"/>
    <w:rsid w:val="00AB542A"/>
    <w:rsid w:val="00AB5699"/>
    <w:rsid w:val="00AB5921"/>
    <w:rsid w:val="00AB6183"/>
    <w:rsid w:val="00AB6582"/>
    <w:rsid w:val="00AB66F9"/>
    <w:rsid w:val="00AB6A06"/>
    <w:rsid w:val="00AB7A07"/>
    <w:rsid w:val="00AB7E5D"/>
    <w:rsid w:val="00AC0972"/>
    <w:rsid w:val="00AC118B"/>
    <w:rsid w:val="00AC1BB3"/>
    <w:rsid w:val="00AC1DD8"/>
    <w:rsid w:val="00AC22FF"/>
    <w:rsid w:val="00AC3170"/>
    <w:rsid w:val="00AC33E8"/>
    <w:rsid w:val="00AC343B"/>
    <w:rsid w:val="00AC3848"/>
    <w:rsid w:val="00AC445F"/>
    <w:rsid w:val="00AC4519"/>
    <w:rsid w:val="00AC46B9"/>
    <w:rsid w:val="00AC47B1"/>
    <w:rsid w:val="00AC488A"/>
    <w:rsid w:val="00AC4946"/>
    <w:rsid w:val="00AC4B8E"/>
    <w:rsid w:val="00AC563B"/>
    <w:rsid w:val="00AC5C22"/>
    <w:rsid w:val="00AC63FD"/>
    <w:rsid w:val="00AC6BE8"/>
    <w:rsid w:val="00AC7F30"/>
    <w:rsid w:val="00AC7FE2"/>
    <w:rsid w:val="00AD0108"/>
    <w:rsid w:val="00AD0588"/>
    <w:rsid w:val="00AD0FAB"/>
    <w:rsid w:val="00AD1BCA"/>
    <w:rsid w:val="00AD1EB5"/>
    <w:rsid w:val="00AD1FF2"/>
    <w:rsid w:val="00AD2DF7"/>
    <w:rsid w:val="00AD3BBA"/>
    <w:rsid w:val="00AD4D8C"/>
    <w:rsid w:val="00AD5242"/>
    <w:rsid w:val="00AD5DA6"/>
    <w:rsid w:val="00AD6970"/>
    <w:rsid w:val="00AD71F1"/>
    <w:rsid w:val="00AD7455"/>
    <w:rsid w:val="00AD7DD5"/>
    <w:rsid w:val="00AD7EB8"/>
    <w:rsid w:val="00AD7FE4"/>
    <w:rsid w:val="00AE0B35"/>
    <w:rsid w:val="00AE1228"/>
    <w:rsid w:val="00AE1BA1"/>
    <w:rsid w:val="00AE1EB9"/>
    <w:rsid w:val="00AE2A7C"/>
    <w:rsid w:val="00AE2DD9"/>
    <w:rsid w:val="00AE2F6B"/>
    <w:rsid w:val="00AE36BF"/>
    <w:rsid w:val="00AE3D0E"/>
    <w:rsid w:val="00AE3E37"/>
    <w:rsid w:val="00AE464A"/>
    <w:rsid w:val="00AE54C3"/>
    <w:rsid w:val="00AE5A96"/>
    <w:rsid w:val="00AE7B77"/>
    <w:rsid w:val="00AE7CAF"/>
    <w:rsid w:val="00AE7F58"/>
    <w:rsid w:val="00AF0886"/>
    <w:rsid w:val="00AF0C8C"/>
    <w:rsid w:val="00AF0E1D"/>
    <w:rsid w:val="00AF0F4F"/>
    <w:rsid w:val="00AF13E8"/>
    <w:rsid w:val="00AF19F9"/>
    <w:rsid w:val="00AF2988"/>
    <w:rsid w:val="00AF29EC"/>
    <w:rsid w:val="00AF2E06"/>
    <w:rsid w:val="00AF33CD"/>
    <w:rsid w:val="00AF4100"/>
    <w:rsid w:val="00AF424E"/>
    <w:rsid w:val="00AF4AAB"/>
    <w:rsid w:val="00AF4BB3"/>
    <w:rsid w:val="00AF5756"/>
    <w:rsid w:val="00AF5D13"/>
    <w:rsid w:val="00AF5EC2"/>
    <w:rsid w:val="00AF73AD"/>
    <w:rsid w:val="00AF7F8A"/>
    <w:rsid w:val="00B00581"/>
    <w:rsid w:val="00B00C88"/>
    <w:rsid w:val="00B01734"/>
    <w:rsid w:val="00B0286A"/>
    <w:rsid w:val="00B02C75"/>
    <w:rsid w:val="00B02DDA"/>
    <w:rsid w:val="00B0347D"/>
    <w:rsid w:val="00B045C5"/>
    <w:rsid w:val="00B054D7"/>
    <w:rsid w:val="00B06C18"/>
    <w:rsid w:val="00B07330"/>
    <w:rsid w:val="00B1065E"/>
    <w:rsid w:val="00B109B6"/>
    <w:rsid w:val="00B10C3A"/>
    <w:rsid w:val="00B10F94"/>
    <w:rsid w:val="00B1131E"/>
    <w:rsid w:val="00B11844"/>
    <w:rsid w:val="00B11A4A"/>
    <w:rsid w:val="00B137DB"/>
    <w:rsid w:val="00B13B48"/>
    <w:rsid w:val="00B13C90"/>
    <w:rsid w:val="00B14377"/>
    <w:rsid w:val="00B14774"/>
    <w:rsid w:val="00B166E2"/>
    <w:rsid w:val="00B16768"/>
    <w:rsid w:val="00B169E4"/>
    <w:rsid w:val="00B16FDC"/>
    <w:rsid w:val="00B17AB3"/>
    <w:rsid w:val="00B17ECA"/>
    <w:rsid w:val="00B20473"/>
    <w:rsid w:val="00B206AE"/>
    <w:rsid w:val="00B20C37"/>
    <w:rsid w:val="00B20D70"/>
    <w:rsid w:val="00B21AC9"/>
    <w:rsid w:val="00B2218B"/>
    <w:rsid w:val="00B230C4"/>
    <w:rsid w:val="00B242B4"/>
    <w:rsid w:val="00B24569"/>
    <w:rsid w:val="00B246BC"/>
    <w:rsid w:val="00B24A80"/>
    <w:rsid w:val="00B25285"/>
    <w:rsid w:val="00B259C4"/>
    <w:rsid w:val="00B25EDB"/>
    <w:rsid w:val="00B27016"/>
    <w:rsid w:val="00B27265"/>
    <w:rsid w:val="00B27C90"/>
    <w:rsid w:val="00B300C3"/>
    <w:rsid w:val="00B30424"/>
    <w:rsid w:val="00B30F83"/>
    <w:rsid w:val="00B313E0"/>
    <w:rsid w:val="00B32C84"/>
    <w:rsid w:val="00B32D78"/>
    <w:rsid w:val="00B337F0"/>
    <w:rsid w:val="00B3418B"/>
    <w:rsid w:val="00B34308"/>
    <w:rsid w:val="00B34F42"/>
    <w:rsid w:val="00B3536E"/>
    <w:rsid w:val="00B36053"/>
    <w:rsid w:val="00B3628A"/>
    <w:rsid w:val="00B371EA"/>
    <w:rsid w:val="00B375F4"/>
    <w:rsid w:val="00B37F59"/>
    <w:rsid w:val="00B40FA3"/>
    <w:rsid w:val="00B41041"/>
    <w:rsid w:val="00B42093"/>
    <w:rsid w:val="00B427A5"/>
    <w:rsid w:val="00B42FA1"/>
    <w:rsid w:val="00B4351B"/>
    <w:rsid w:val="00B43737"/>
    <w:rsid w:val="00B43F23"/>
    <w:rsid w:val="00B45163"/>
    <w:rsid w:val="00B45326"/>
    <w:rsid w:val="00B464EB"/>
    <w:rsid w:val="00B46AB8"/>
    <w:rsid w:val="00B47455"/>
    <w:rsid w:val="00B475EC"/>
    <w:rsid w:val="00B476FB"/>
    <w:rsid w:val="00B4783E"/>
    <w:rsid w:val="00B47963"/>
    <w:rsid w:val="00B50A8A"/>
    <w:rsid w:val="00B513E7"/>
    <w:rsid w:val="00B518DE"/>
    <w:rsid w:val="00B51C50"/>
    <w:rsid w:val="00B52A56"/>
    <w:rsid w:val="00B53493"/>
    <w:rsid w:val="00B53697"/>
    <w:rsid w:val="00B547BC"/>
    <w:rsid w:val="00B549F6"/>
    <w:rsid w:val="00B54D34"/>
    <w:rsid w:val="00B55359"/>
    <w:rsid w:val="00B55384"/>
    <w:rsid w:val="00B5570F"/>
    <w:rsid w:val="00B56D71"/>
    <w:rsid w:val="00B57180"/>
    <w:rsid w:val="00B575C9"/>
    <w:rsid w:val="00B57676"/>
    <w:rsid w:val="00B576FB"/>
    <w:rsid w:val="00B60B0C"/>
    <w:rsid w:val="00B60D03"/>
    <w:rsid w:val="00B60FFC"/>
    <w:rsid w:val="00B61794"/>
    <w:rsid w:val="00B617E8"/>
    <w:rsid w:val="00B6193D"/>
    <w:rsid w:val="00B61CE7"/>
    <w:rsid w:val="00B62480"/>
    <w:rsid w:val="00B625C3"/>
    <w:rsid w:val="00B62AA8"/>
    <w:rsid w:val="00B62F63"/>
    <w:rsid w:val="00B64209"/>
    <w:rsid w:val="00B642BA"/>
    <w:rsid w:val="00B644E5"/>
    <w:rsid w:val="00B649A9"/>
    <w:rsid w:val="00B65624"/>
    <w:rsid w:val="00B668DC"/>
    <w:rsid w:val="00B7013F"/>
    <w:rsid w:val="00B70E48"/>
    <w:rsid w:val="00B71808"/>
    <w:rsid w:val="00B71B34"/>
    <w:rsid w:val="00B71C78"/>
    <w:rsid w:val="00B71D1F"/>
    <w:rsid w:val="00B71E70"/>
    <w:rsid w:val="00B72192"/>
    <w:rsid w:val="00B7235B"/>
    <w:rsid w:val="00B73CF1"/>
    <w:rsid w:val="00B7426C"/>
    <w:rsid w:val="00B75016"/>
    <w:rsid w:val="00B7589F"/>
    <w:rsid w:val="00B7610C"/>
    <w:rsid w:val="00B76172"/>
    <w:rsid w:val="00B762E6"/>
    <w:rsid w:val="00B765E8"/>
    <w:rsid w:val="00B767C5"/>
    <w:rsid w:val="00B76D52"/>
    <w:rsid w:val="00B77159"/>
    <w:rsid w:val="00B80BB0"/>
    <w:rsid w:val="00B80DB1"/>
    <w:rsid w:val="00B80EDE"/>
    <w:rsid w:val="00B81A2A"/>
    <w:rsid w:val="00B81D64"/>
    <w:rsid w:val="00B82076"/>
    <w:rsid w:val="00B82A31"/>
    <w:rsid w:val="00B82CB8"/>
    <w:rsid w:val="00B82ECD"/>
    <w:rsid w:val="00B838CD"/>
    <w:rsid w:val="00B83A0E"/>
    <w:rsid w:val="00B852AD"/>
    <w:rsid w:val="00B85BCE"/>
    <w:rsid w:val="00B85C39"/>
    <w:rsid w:val="00B87E08"/>
    <w:rsid w:val="00B90052"/>
    <w:rsid w:val="00B900DB"/>
    <w:rsid w:val="00B901B2"/>
    <w:rsid w:val="00B90205"/>
    <w:rsid w:val="00B906EA"/>
    <w:rsid w:val="00B9121A"/>
    <w:rsid w:val="00B9138D"/>
    <w:rsid w:val="00B9185B"/>
    <w:rsid w:val="00B91B32"/>
    <w:rsid w:val="00B91CA1"/>
    <w:rsid w:val="00B91D8D"/>
    <w:rsid w:val="00B9208B"/>
    <w:rsid w:val="00B92A13"/>
    <w:rsid w:val="00B937CF"/>
    <w:rsid w:val="00B93C1D"/>
    <w:rsid w:val="00B93C4B"/>
    <w:rsid w:val="00B94566"/>
    <w:rsid w:val="00B94FCE"/>
    <w:rsid w:val="00B95891"/>
    <w:rsid w:val="00B95CC0"/>
    <w:rsid w:val="00B95DCC"/>
    <w:rsid w:val="00B961C7"/>
    <w:rsid w:val="00B97934"/>
    <w:rsid w:val="00BA21A3"/>
    <w:rsid w:val="00BA2B58"/>
    <w:rsid w:val="00BA31DB"/>
    <w:rsid w:val="00BA321C"/>
    <w:rsid w:val="00BA46B8"/>
    <w:rsid w:val="00BA48F2"/>
    <w:rsid w:val="00BA4CBC"/>
    <w:rsid w:val="00BA50B7"/>
    <w:rsid w:val="00BA5CEF"/>
    <w:rsid w:val="00BA7213"/>
    <w:rsid w:val="00BA7343"/>
    <w:rsid w:val="00BA7FF5"/>
    <w:rsid w:val="00BB0533"/>
    <w:rsid w:val="00BB0DFE"/>
    <w:rsid w:val="00BB168F"/>
    <w:rsid w:val="00BB291B"/>
    <w:rsid w:val="00BB47B8"/>
    <w:rsid w:val="00BB4FBE"/>
    <w:rsid w:val="00BB5712"/>
    <w:rsid w:val="00BB6143"/>
    <w:rsid w:val="00BB6172"/>
    <w:rsid w:val="00BB6493"/>
    <w:rsid w:val="00BB68B9"/>
    <w:rsid w:val="00BB6CD4"/>
    <w:rsid w:val="00BB6F0A"/>
    <w:rsid w:val="00BC0D4A"/>
    <w:rsid w:val="00BC133C"/>
    <w:rsid w:val="00BC21C3"/>
    <w:rsid w:val="00BC228B"/>
    <w:rsid w:val="00BC3197"/>
    <w:rsid w:val="00BC32BB"/>
    <w:rsid w:val="00BC3656"/>
    <w:rsid w:val="00BC3871"/>
    <w:rsid w:val="00BC3DF6"/>
    <w:rsid w:val="00BC3E21"/>
    <w:rsid w:val="00BC3E7B"/>
    <w:rsid w:val="00BC41F5"/>
    <w:rsid w:val="00BC476E"/>
    <w:rsid w:val="00BC56D4"/>
    <w:rsid w:val="00BC5835"/>
    <w:rsid w:val="00BC604C"/>
    <w:rsid w:val="00BC699A"/>
    <w:rsid w:val="00BC76E1"/>
    <w:rsid w:val="00BC7A07"/>
    <w:rsid w:val="00BD0010"/>
    <w:rsid w:val="00BD039F"/>
    <w:rsid w:val="00BD1D4A"/>
    <w:rsid w:val="00BD1DDD"/>
    <w:rsid w:val="00BD22D3"/>
    <w:rsid w:val="00BD2924"/>
    <w:rsid w:val="00BD2E56"/>
    <w:rsid w:val="00BD3231"/>
    <w:rsid w:val="00BD3EFB"/>
    <w:rsid w:val="00BD43D3"/>
    <w:rsid w:val="00BD4604"/>
    <w:rsid w:val="00BD461E"/>
    <w:rsid w:val="00BD47F6"/>
    <w:rsid w:val="00BD4A68"/>
    <w:rsid w:val="00BD4A8D"/>
    <w:rsid w:val="00BD4CFC"/>
    <w:rsid w:val="00BD4E02"/>
    <w:rsid w:val="00BD51D6"/>
    <w:rsid w:val="00BD56EC"/>
    <w:rsid w:val="00BD5D68"/>
    <w:rsid w:val="00BD690B"/>
    <w:rsid w:val="00BD7338"/>
    <w:rsid w:val="00BD7D56"/>
    <w:rsid w:val="00BD7D8F"/>
    <w:rsid w:val="00BE0313"/>
    <w:rsid w:val="00BE0C5A"/>
    <w:rsid w:val="00BE15D2"/>
    <w:rsid w:val="00BE1A32"/>
    <w:rsid w:val="00BE38C8"/>
    <w:rsid w:val="00BE3DA4"/>
    <w:rsid w:val="00BE4102"/>
    <w:rsid w:val="00BE4A83"/>
    <w:rsid w:val="00BE509D"/>
    <w:rsid w:val="00BE549B"/>
    <w:rsid w:val="00BE662D"/>
    <w:rsid w:val="00BE6BE7"/>
    <w:rsid w:val="00BE7583"/>
    <w:rsid w:val="00BE79C9"/>
    <w:rsid w:val="00BE7DC1"/>
    <w:rsid w:val="00BE7FEE"/>
    <w:rsid w:val="00BF066A"/>
    <w:rsid w:val="00BF123E"/>
    <w:rsid w:val="00BF1A7E"/>
    <w:rsid w:val="00BF2030"/>
    <w:rsid w:val="00BF209F"/>
    <w:rsid w:val="00BF251C"/>
    <w:rsid w:val="00BF2D6A"/>
    <w:rsid w:val="00BF44DE"/>
    <w:rsid w:val="00BF49AF"/>
    <w:rsid w:val="00BF7707"/>
    <w:rsid w:val="00BF7C83"/>
    <w:rsid w:val="00BF7DED"/>
    <w:rsid w:val="00C0046B"/>
    <w:rsid w:val="00C00C27"/>
    <w:rsid w:val="00C01A32"/>
    <w:rsid w:val="00C0219C"/>
    <w:rsid w:val="00C027CD"/>
    <w:rsid w:val="00C02858"/>
    <w:rsid w:val="00C02A4E"/>
    <w:rsid w:val="00C032F7"/>
    <w:rsid w:val="00C0428E"/>
    <w:rsid w:val="00C04363"/>
    <w:rsid w:val="00C04BCD"/>
    <w:rsid w:val="00C059AA"/>
    <w:rsid w:val="00C0693A"/>
    <w:rsid w:val="00C1061E"/>
    <w:rsid w:val="00C10EE7"/>
    <w:rsid w:val="00C1237B"/>
    <w:rsid w:val="00C124A2"/>
    <w:rsid w:val="00C12574"/>
    <w:rsid w:val="00C12877"/>
    <w:rsid w:val="00C13F74"/>
    <w:rsid w:val="00C13FE1"/>
    <w:rsid w:val="00C14035"/>
    <w:rsid w:val="00C152B5"/>
    <w:rsid w:val="00C15333"/>
    <w:rsid w:val="00C15889"/>
    <w:rsid w:val="00C15C17"/>
    <w:rsid w:val="00C15F24"/>
    <w:rsid w:val="00C15FEE"/>
    <w:rsid w:val="00C1626B"/>
    <w:rsid w:val="00C1634A"/>
    <w:rsid w:val="00C16390"/>
    <w:rsid w:val="00C16977"/>
    <w:rsid w:val="00C16B56"/>
    <w:rsid w:val="00C1720B"/>
    <w:rsid w:val="00C1729D"/>
    <w:rsid w:val="00C176F5"/>
    <w:rsid w:val="00C206E1"/>
    <w:rsid w:val="00C2071D"/>
    <w:rsid w:val="00C2245D"/>
    <w:rsid w:val="00C22E2B"/>
    <w:rsid w:val="00C23ED1"/>
    <w:rsid w:val="00C2495C"/>
    <w:rsid w:val="00C25913"/>
    <w:rsid w:val="00C26136"/>
    <w:rsid w:val="00C2652F"/>
    <w:rsid w:val="00C26FCC"/>
    <w:rsid w:val="00C27FA6"/>
    <w:rsid w:val="00C3055D"/>
    <w:rsid w:val="00C30733"/>
    <w:rsid w:val="00C30C17"/>
    <w:rsid w:val="00C318BB"/>
    <w:rsid w:val="00C3226E"/>
    <w:rsid w:val="00C32973"/>
    <w:rsid w:val="00C340A5"/>
    <w:rsid w:val="00C34396"/>
    <w:rsid w:val="00C35CFA"/>
    <w:rsid w:val="00C35F07"/>
    <w:rsid w:val="00C3678A"/>
    <w:rsid w:val="00C3735A"/>
    <w:rsid w:val="00C3759E"/>
    <w:rsid w:val="00C37663"/>
    <w:rsid w:val="00C378F2"/>
    <w:rsid w:val="00C406BB"/>
    <w:rsid w:val="00C40D03"/>
    <w:rsid w:val="00C4257E"/>
    <w:rsid w:val="00C4319A"/>
    <w:rsid w:val="00C4346E"/>
    <w:rsid w:val="00C435E1"/>
    <w:rsid w:val="00C43D15"/>
    <w:rsid w:val="00C44479"/>
    <w:rsid w:val="00C45033"/>
    <w:rsid w:val="00C45951"/>
    <w:rsid w:val="00C465BE"/>
    <w:rsid w:val="00C4684D"/>
    <w:rsid w:val="00C47256"/>
    <w:rsid w:val="00C472CB"/>
    <w:rsid w:val="00C475AC"/>
    <w:rsid w:val="00C478F9"/>
    <w:rsid w:val="00C47ED3"/>
    <w:rsid w:val="00C50393"/>
    <w:rsid w:val="00C508CB"/>
    <w:rsid w:val="00C51FB2"/>
    <w:rsid w:val="00C5237D"/>
    <w:rsid w:val="00C524A3"/>
    <w:rsid w:val="00C52E29"/>
    <w:rsid w:val="00C5374A"/>
    <w:rsid w:val="00C5384E"/>
    <w:rsid w:val="00C53F30"/>
    <w:rsid w:val="00C542D2"/>
    <w:rsid w:val="00C54C62"/>
    <w:rsid w:val="00C55197"/>
    <w:rsid w:val="00C55C9D"/>
    <w:rsid w:val="00C56252"/>
    <w:rsid w:val="00C56554"/>
    <w:rsid w:val="00C56E34"/>
    <w:rsid w:val="00C60FA0"/>
    <w:rsid w:val="00C60FB7"/>
    <w:rsid w:val="00C6199C"/>
    <w:rsid w:val="00C61D03"/>
    <w:rsid w:val="00C61D8A"/>
    <w:rsid w:val="00C629D0"/>
    <w:rsid w:val="00C62D82"/>
    <w:rsid w:val="00C63FEB"/>
    <w:rsid w:val="00C64753"/>
    <w:rsid w:val="00C65666"/>
    <w:rsid w:val="00C65913"/>
    <w:rsid w:val="00C669C1"/>
    <w:rsid w:val="00C67633"/>
    <w:rsid w:val="00C67AEA"/>
    <w:rsid w:val="00C67D64"/>
    <w:rsid w:val="00C70056"/>
    <w:rsid w:val="00C707E0"/>
    <w:rsid w:val="00C70C2D"/>
    <w:rsid w:val="00C717B1"/>
    <w:rsid w:val="00C71D49"/>
    <w:rsid w:val="00C72C53"/>
    <w:rsid w:val="00C73C83"/>
    <w:rsid w:val="00C73E51"/>
    <w:rsid w:val="00C7486B"/>
    <w:rsid w:val="00C7490A"/>
    <w:rsid w:val="00C74F8D"/>
    <w:rsid w:val="00C7541A"/>
    <w:rsid w:val="00C75532"/>
    <w:rsid w:val="00C75D6C"/>
    <w:rsid w:val="00C765D7"/>
    <w:rsid w:val="00C766A3"/>
    <w:rsid w:val="00C76827"/>
    <w:rsid w:val="00C76AEB"/>
    <w:rsid w:val="00C7751F"/>
    <w:rsid w:val="00C77A34"/>
    <w:rsid w:val="00C805E7"/>
    <w:rsid w:val="00C808E8"/>
    <w:rsid w:val="00C81B75"/>
    <w:rsid w:val="00C8245E"/>
    <w:rsid w:val="00C843BB"/>
    <w:rsid w:val="00C8674D"/>
    <w:rsid w:val="00C87181"/>
    <w:rsid w:val="00C87354"/>
    <w:rsid w:val="00C87D3E"/>
    <w:rsid w:val="00C900D0"/>
    <w:rsid w:val="00C90F5F"/>
    <w:rsid w:val="00C91658"/>
    <w:rsid w:val="00C91AFA"/>
    <w:rsid w:val="00C91AFC"/>
    <w:rsid w:val="00C91FB9"/>
    <w:rsid w:val="00C9237D"/>
    <w:rsid w:val="00C93251"/>
    <w:rsid w:val="00C9380C"/>
    <w:rsid w:val="00C94109"/>
    <w:rsid w:val="00C943AD"/>
    <w:rsid w:val="00C94572"/>
    <w:rsid w:val="00C94954"/>
    <w:rsid w:val="00C94D24"/>
    <w:rsid w:val="00C94E78"/>
    <w:rsid w:val="00C95003"/>
    <w:rsid w:val="00C9525E"/>
    <w:rsid w:val="00C9554F"/>
    <w:rsid w:val="00C955A2"/>
    <w:rsid w:val="00C95D80"/>
    <w:rsid w:val="00C964AB"/>
    <w:rsid w:val="00C975E1"/>
    <w:rsid w:val="00C97A74"/>
    <w:rsid w:val="00CA12CF"/>
    <w:rsid w:val="00CA1974"/>
    <w:rsid w:val="00CA1EA1"/>
    <w:rsid w:val="00CA1FEB"/>
    <w:rsid w:val="00CA26DB"/>
    <w:rsid w:val="00CA2F21"/>
    <w:rsid w:val="00CA2FD1"/>
    <w:rsid w:val="00CA3112"/>
    <w:rsid w:val="00CA3253"/>
    <w:rsid w:val="00CA375A"/>
    <w:rsid w:val="00CA39F4"/>
    <w:rsid w:val="00CA3DFF"/>
    <w:rsid w:val="00CA3F1A"/>
    <w:rsid w:val="00CA4107"/>
    <w:rsid w:val="00CA4561"/>
    <w:rsid w:val="00CA56BB"/>
    <w:rsid w:val="00CA58B7"/>
    <w:rsid w:val="00CA5C28"/>
    <w:rsid w:val="00CA6A47"/>
    <w:rsid w:val="00CA7148"/>
    <w:rsid w:val="00CA7379"/>
    <w:rsid w:val="00CA7B97"/>
    <w:rsid w:val="00CA7F88"/>
    <w:rsid w:val="00CB0243"/>
    <w:rsid w:val="00CB0538"/>
    <w:rsid w:val="00CB0720"/>
    <w:rsid w:val="00CB0B35"/>
    <w:rsid w:val="00CB1748"/>
    <w:rsid w:val="00CB21B0"/>
    <w:rsid w:val="00CB23F5"/>
    <w:rsid w:val="00CB2976"/>
    <w:rsid w:val="00CB3792"/>
    <w:rsid w:val="00CB3D8C"/>
    <w:rsid w:val="00CB4862"/>
    <w:rsid w:val="00CB4D79"/>
    <w:rsid w:val="00CB4ECC"/>
    <w:rsid w:val="00CB50C8"/>
    <w:rsid w:val="00CB562D"/>
    <w:rsid w:val="00CB6499"/>
    <w:rsid w:val="00CB651C"/>
    <w:rsid w:val="00CB6901"/>
    <w:rsid w:val="00CB69C4"/>
    <w:rsid w:val="00CB6AB3"/>
    <w:rsid w:val="00CB735F"/>
    <w:rsid w:val="00CB740D"/>
    <w:rsid w:val="00CB7F19"/>
    <w:rsid w:val="00CC0B2C"/>
    <w:rsid w:val="00CC0E15"/>
    <w:rsid w:val="00CC0F3E"/>
    <w:rsid w:val="00CC16E6"/>
    <w:rsid w:val="00CC1F91"/>
    <w:rsid w:val="00CC21A6"/>
    <w:rsid w:val="00CC22FD"/>
    <w:rsid w:val="00CC245D"/>
    <w:rsid w:val="00CC32E9"/>
    <w:rsid w:val="00CC3BF6"/>
    <w:rsid w:val="00CC3C3F"/>
    <w:rsid w:val="00CC3EA2"/>
    <w:rsid w:val="00CC4065"/>
    <w:rsid w:val="00CC4598"/>
    <w:rsid w:val="00CC4998"/>
    <w:rsid w:val="00CC4B88"/>
    <w:rsid w:val="00CC5434"/>
    <w:rsid w:val="00CC5A96"/>
    <w:rsid w:val="00CC7ACC"/>
    <w:rsid w:val="00CD0053"/>
    <w:rsid w:val="00CD0E88"/>
    <w:rsid w:val="00CD1298"/>
    <w:rsid w:val="00CD27D4"/>
    <w:rsid w:val="00CD29CD"/>
    <w:rsid w:val="00CD2BA6"/>
    <w:rsid w:val="00CD2C19"/>
    <w:rsid w:val="00CD2C49"/>
    <w:rsid w:val="00CD2FAB"/>
    <w:rsid w:val="00CD31D5"/>
    <w:rsid w:val="00CD34C1"/>
    <w:rsid w:val="00CD4212"/>
    <w:rsid w:val="00CD4403"/>
    <w:rsid w:val="00CD4704"/>
    <w:rsid w:val="00CD4A68"/>
    <w:rsid w:val="00CD51D2"/>
    <w:rsid w:val="00CD5B23"/>
    <w:rsid w:val="00CD615D"/>
    <w:rsid w:val="00CD667D"/>
    <w:rsid w:val="00CD6B39"/>
    <w:rsid w:val="00CD6BEE"/>
    <w:rsid w:val="00CD6CF1"/>
    <w:rsid w:val="00CD7BD3"/>
    <w:rsid w:val="00CD7C18"/>
    <w:rsid w:val="00CE127F"/>
    <w:rsid w:val="00CE14B5"/>
    <w:rsid w:val="00CE2482"/>
    <w:rsid w:val="00CE26BF"/>
    <w:rsid w:val="00CE2B60"/>
    <w:rsid w:val="00CE37DF"/>
    <w:rsid w:val="00CE43FA"/>
    <w:rsid w:val="00CE4B1B"/>
    <w:rsid w:val="00CE6384"/>
    <w:rsid w:val="00CE6E11"/>
    <w:rsid w:val="00CE6F81"/>
    <w:rsid w:val="00CE705D"/>
    <w:rsid w:val="00CE7C8D"/>
    <w:rsid w:val="00CF0FD2"/>
    <w:rsid w:val="00CF129A"/>
    <w:rsid w:val="00CF15FD"/>
    <w:rsid w:val="00CF1933"/>
    <w:rsid w:val="00CF1B10"/>
    <w:rsid w:val="00CF297C"/>
    <w:rsid w:val="00CF30B5"/>
    <w:rsid w:val="00CF3605"/>
    <w:rsid w:val="00CF381E"/>
    <w:rsid w:val="00CF3B66"/>
    <w:rsid w:val="00CF4670"/>
    <w:rsid w:val="00CF744C"/>
    <w:rsid w:val="00CF787D"/>
    <w:rsid w:val="00CF798B"/>
    <w:rsid w:val="00D01363"/>
    <w:rsid w:val="00D013C4"/>
    <w:rsid w:val="00D017B4"/>
    <w:rsid w:val="00D01B07"/>
    <w:rsid w:val="00D021D4"/>
    <w:rsid w:val="00D02209"/>
    <w:rsid w:val="00D02460"/>
    <w:rsid w:val="00D02563"/>
    <w:rsid w:val="00D02609"/>
    <w:rsid w:val="00D02A46"/>
    <w:rsid w:val="00D02FC2"/>
    <w:rsid w:val="00D03004"/>
    <w:rsid w:val="00D0363F"/>
    <w:rsid w:val="00D037CF"/>
    <w:rsid w:val="00D03B8A"/>
    <w:rsid w:val="00D03BF3"/>
    <w:rsid w:val="00D03CE9"/>
    <w:rsid w:val="00D046DE"/>
    <w:rsid w:val="00D0492E"/>
    <w:rsid w:val="00D04E39"/>
    <w:rsid w:val="00D05402"/>
    <w:rsid w:val="00D059B8"/>
    <w:rsid w:val="00D05B39"/>
    <w:rsid w:val="00D05DCB"/>
    <w:rsid w:val="00D060ED"/>
    <w:rsid w:val="00D06439"/>
    <w:rsid w:val="00D0667F"/>
    <w:rsid w:val="00D06A28"/>
    <w:rsid w:val="00D06A81"/>
    <w:rsid w:val="00D06B18"/>
    <w:rsid w:val="00D06E77"/>
    <w:rsid w:val="00D071B5"/>
    <w:rsid w:val="00D07F4F"/>
    <w:rsid w:val="00D100BC"/>
    <w:rsid w:val="00D10484"/>
    <w:rsid w:val="00D1077D"/>
    <w:rsid w:val="00D10828"/>
    <w:rsid w:val="00D11541"/>
    <w:rsid w:val="00D116C9"/>
    <w:rsid w:val="00D12A9F"/>
    <w:rsid w:val="00D12F75"/>
    <w:rsid w:val="00D147C1"/>
    <w:rsid w:val="00D156CD"/>
    <w:rsid w:val="00D1582F"/>
    <w:rsid w:val="00D15990"/>
    <w:rsid w:val="00D16140"/>
    <w:rsid w:val="00D163B4"/>
    <w:rsid w:val="00D16F4A"/>
    <w:rsid w:val="00D177C2"/>
    <w:rsid w:val="00D20478"/>
    <w:rsid w:val="00D20C59"/>
    <w:rsid w:val="00D211D2"/>
    <w:rsid w:val="00D21EB3"/>
    <w:rsid w:val="00D224C1"/>
    <w:rsid w:val="00D22A70"/>
    <w:rsid w:val="00D22AEF"/>
    <w:rsid w:val="00D237BB"/>
    <w:rsid w:val="00D2384B"/>
    <w:rsid w:val="00D23BA1"/>
    <w:rsid w:val="00D24110"/>
    <w:rsid w:val="00D2475D"/>
    <w:rsid w:val="00D25231"/>
    <w:rsid w:val="00D256E0"/>
    <w:rsid w:val="00D25713"/>
    <w:rsid w:val="00D25814"/>
    <w:rsid w:val="00D25F74"/>
    <w:rsid w:val="00D26BAA"/>
    <w:rsid w:val="00D26D7F"/>
    <w:rsid w:val="00D27395"/>
    <w:rsid w:val="00D275D8"/>
    <w:rsid w:val="00D2769B"/>
    <w:rsid w:val="00D27AF6"/>
    <w:rsid w:val="00D301C8"/>
    <w:rsid w:val="00D303E7"/>
    <w:rsid w:val="00D30E1E"/>
    <w:rsid w:val="00D3126D"/>
    <w:rsid w:val="00D31A0A"/>
    <w:rsid w:val="00D321B5"/>
    <w:rsid w:val="00D3298E"/>
    <w:rsid w:val="00D330C4"/>
    <w:rsid w:val="00D3328B"/>
    <w:rsid w:val="00D3363A"/>
    <w:rsid w:val="00D337FC"/>
    <w:rsid w:val="00D33B68"/>
    <w:rsid w:val="00D344E0"/>
    <w:rsid w:val="00D3489A"/>
    <w:rsid w:val="00D35720"/>
    <w:rsid w:val="00D35AF8"/>
    <w:rsid w:val="00D36114"/>
    <w:rsid w:val="00D36D4D"/>
    <w:rsid w:val="00D37411"/>
    <w:rsid w:val="00D377AE"/>
    <w:rsid w:val="00D37A50"/>
    <w:rsid w:val="00D37F18"/>
    <w:rsid w:val="00D4102E"/>
    <w:rsid w:val="00D41AB7"/>
    <w:rsid w:val="00D41B4F"/>
    <w:rsid w:val="00D425DC"/>
    <w:rsid w:val="00D43229"/>
    <w:rsid w:val="00D43251"/>
    <w:rsid w:val="00D437F6"/>
    <w:rsid w:val="00D43DD4"/>
    <w:rsid w:val="00D444F5"/>
    <w:rsid w:val="00D44646"/>
    <w:rsid w:val="00D451F3"/>
    <w:rsid w:val="00D456CC"/>
    <w:rsid w:val="00D456D9"/>
    <w:rsid w:val="00D459AA"/>
    <w:rsid w:val="00D45CFE"/>
    <w:rsid w:val="00D46F84"/>
    <w:rsid w:val="00D50024"/>
    <w:rsid w:val="00D50EA1"/>
    <w:rsid w:val="00D52036"/>
    <w:rsid w:val="00D52319"/>
    <w:rsid w:val="00D524B6"/>
    <w:rsid w:val="00D5270C"/>
    <w:rsid w:val="00D52773"/>
    <w:rsid w:val="00D527A8"/>
    <w:rsid w:val="00D52C42"/>
    <w:rsid w:val="00D52DE3"/>
    <w:rsid w:val="00D5309B"/>
    <w:rsid w:val="00D5355A"/>
    <w:rsid w:val="00D53DF7"/>
    <w:rsid w:val="00D53E97"/>
    <w:rsid w:val="00D540AC"/>
    <w:rsid w:val="00D548CE"/>
    <w:rsid w:val="00D551FF"/>
    <w:rsid w:val="00D5526B"/>
    <w:rsid w:val="00D55E0D"/>
    <w:rsid w:val="00D56011"/>
    <w:rsid w:val="00D56740"/>
    <w:rsid w:val="00D56B11"/>
    <w:rsid w:val="00D5713D"/>
    <w:rsid w:val="00D5783B"/>
    <w:rsid w:val="00D57912"/>
    <w:rsid w:val="00D60021"/>
    <w:rsid w:val="00D6046E"/>
    <w:rsid w:val="00D617C0"/>
    <w:rsid w:val="00D61ABD"/>
    <w:rsid w:val="00D61ED8"/>
    <w:rsid w:val="00D629EA"/>
    <w:rsid w:val="00D645EF"/>
    <w:rsid w:val="00D646FB"/>
    <w:rsid w:val="00D64915"/>
    <w:rsid w:val="00D64BAF"/>
    <w:rsid w:val="00D64D12"/>
    <w:rsid w:val="00D64D67"/>
    <w:rsid w:val="00D64E1F"/>
    <w:rsid w:val="00D64E60"/>
    <w:rsid w:val="00D652F3"/>
    <w:rsid w:val="00D656C5"/>
    <w:rsid w:val="00D6612E"/>
    <w:rsid w:val="00D6616B"/>
    <w:rsid w:val="00D66BCE"/>
    <w:rsid w:val="00D67981"/>
    <w:rsid w:val="00D67A89"/>
    <w:rsid w:val="00D67AAD"/>
    <w:rsid w:val="00D67C2A"/>
    <w:rsid w:val="00D7000D"/>
    <w:rsid w:val="00D703DE"/>
    <w:rsid w:val="00D70F57"/>
    <w:rsid w:val="00D7125D"/>
    <w:rsid w:val="00D71272"/>
    <w:rsid w:val="00D712B2"/>
    <w:rsid w:val="00D71C4D"/>
    <w:rsid w:val="00D7200D"/>
    <w:rsid w:val="00D720E0"/>
    <w:rsid w:val="00D722FA"/>
    <w:rsid w:val="00D72AE2"/>
    <w:rsid w:val="00D72B5E"/>
    <w:rsid w:val="00D732CC"/>
    <w:rsid w:val="00D73E2E"/>
    <w:rsid w:val="00D74079"/>
    <w:rsid w:val="00D74348"/>
    <w:rsid w:val="00D744E0"/>
    <w:rsid w:val="00D74B45"/>
    <w:rsid w:val="00D75BA2"/>
    <w:rsid w:val="00D7664B"/>
    <w:rsid w:val="00D76688"/>
    <w:rsid w:val="00D76906"/>
    <w:rsid w:val="00D77573"/>
    <w:rsid w:val="00D775BF"/>
    <w:rsid w:val="00D778E6"/>
    <w:rsid w:val="00D8176A"/>
    <w:rsid w:val="00D81A64"/>
    <w:rsid w:val="00D81CC6"/>
    <w:rsid w:val="00D82817"/>
    <w:rsid w:val="00D828C0"/>
    <w:rsid w:val="00D82B9F"/>
    <w:rsid w:val="00D8371A"/>
    <w:rsid w:val="00D840DD"/>
    <w:rsid w:val="00D84261"/>
    <w:rsid w:val="00D844A5"/>
    <w:rsid w:val="00D84AC7"/>
    <w:rsid w:val="00D85634"/>
    <w:rsid w:val="00D85AF0"/>
    <w:rsid w:val="00D86549"/>
    <w:rsid w:val="00D86B0E"/>
    <w:rsid w:val="00D907A2"/>
    <w:rsid w:val="00D90D7E"/>
    <w:rsid w:val="00D90FA6"/>
    <w:rsid w:val="00D91555"/>
    <w:rsid w:val="00D91AC2"/>
    <w:rsid w:val="00D91F13"/>
    <w:rsid w:val="00D92075"/>
    <w:rsid w:val="00D92A35"/>
    <w:rsid w:val="00D92AB4"/>
    <w:rsid w:val="00D92E84"/>
    <w:rsid w:val="00D936C4"/>
    <w:rsid w:val="00D937FF"/>
    <w:rsid w:val="00D93BEF"/>
    <w:rsid w:val="00D94551"/>
    <w:rsid w:val="00D946E6"/>
    <w:rsid w:val="00D94928"/>
    <w:rsid w:val="00D94B88"/>
    <w:rsid w:val="00D95559"/>
    <w:rsid w:val="00D9685B"/>
    <w:rsid w:val="00D96B52"/>
    <w:rsid w:val="00D972CD"/>
    <w:rsid w:val="00DA21F8"/>
    <w:rsid w:val="00DA30EB"/>
    <w:rsid w:val="00DA3444"/>
    <w:rsid w:val="00DA34F5"/>
    <w:rsid w:val="00DA417B"/>
    <w:rsid w:val="00DA41F7"/>
    <w:rsid w:val="00DA428E"/>
    <w:rsid w:val="00DA499C"/>
    <w:rsid w:val="00DA4B86"/>
    <w:rsid w:val="00DA4C22"/>
    <w:rsid w:val="00DA4F50"/>
    <w:rsid w:val="00DA5B75"/>
    <w:rsid w:val="00DA66EA"/>
    <w:rsid w:val="00DA70C4"/>
    <w:rsid w:val="00DA7599"/>
    <w:rsid w:val="00DA763C"/>
    <w:rsid w:val="00DA7B48"/>
    <w:rsid w:val="00DA7DA5"/>
    <w:rsid w:val="00DA7EC5"/>
    <w:rsid w:val="00DB1920"/>
    <w:rsid w:val="00DB337C"/>
    <w:rsid w:val="00DB3B56"/>
    <w:rsid w:val="00DB42CC"/>
    <w:rsid w:val="00DB444C"/>
    <w:rsid w:val="00DB4BC7"/>
    <w:rsid w:val="00DB531F"/>
    <w:rsid w:val="00DB568B"/>
    <w:rsid w:val="00DB58DF"/>
    <w:rsid w:val="00DB65C5"/>
    <w:rsid w:val="00DB7119"/>
    <w:rsid w:val="00DB7A9B"/>
    <w:rsid w:val="00DB7E04"/>
    <w:rsid w:val="00DC0373"/>
    <w:rsid w:val="00DC0A4B"/>
    <w:rsid w:val="00DC22DA"/>
    <w:rsid w:val="00DC2EE9"/>
    <w:rsid w:val="00DC3119"/>
    <w:rsid w:val="00DC4082"/>
    <w:rsid w:val="00DC44F6"/>
    <w:rsid w:val="00DC458B"/>
    <w:rsid w:val="00DC50EB"/>
    <w:rsid w:val="00DC59B9"/>
    <w:rsid w:val="00DC5C1D"/>
    <w:rsid w:val="00DC5DE1"/>
    <w:rsid w:val="00DC6746"/>
    <w:rsid w:val="00DC6D8B"/>
    <w:rsid w:val="00DC7258"/>
    <w:rsid w:val="00DC7C0F"/>
    <w:rsid w:val="00DD0EAE"/>
    <w:rsid w:val="00DD0ECE"/>
    <w:rsid w:val="00DD1E89"/>
    <w:rsid w:val="00DD24F3"/>
    <w:rsid w:val="00DD2C90"/>
    <w:rsid w:val="00DD2D6F"/>
    <w:rsid w:val="00DD2ECF"/>
    <w:rsid w:val="00DD3351"/>
    <w:rsid w:val="00DD3750"/>
    <w:rsid w:val="00DD3ACD"/>
    <w:rsid w:val="00DD3E98"/>
    <w:rsid w:val="00DD3FC2"/>
    <w:rsid w:val="00DD42A7"/>
    <w:rsid w:val="00DD46C6"/>
    <w:rsid w:val="00DD6B5E"/>
    <w:rsid w:val="00DD7B00"/>
    <w:rsid w:val="00DD7B47"/>
    <w:rsid w:val="00DE0F98"/>
    <w:rsid w:val="00DE1022"/>
    <w:rsid w:val="00DE10BE"/>
    <w:rsid w:val="00DE1279"/>
    <w:rsid w:val="00DE199F"/>
    <w:rsid w:val="00DE2795"/>
    <w:rsid w:val="00DE304B"/>
    <w:rsid w:val="00DE3780"/>
    <w:rsid w:val="00DE4353"/>
    <w:rsid w:val="00DE435B"/>
    <w:rsid w:val="00DE4531"/>
    <w:rsid w:val="00DE4D34"/>
    <w:rsid w:val="00DE57A2"/>
    <w:rsid w:val="00DE5ACD"/>
    <w:rsid w:val="00DE62A0"/>
    <w:rsid w:val="00DE6CB5"/>
    <w:rsid w:val="00DE7432"/>
    <w:rsid w:val="00DE780B"/>
    <w:rsid w:val="00DF0715"/>
    <w:rsid w:val="00DF10A2"/>
    <w:rsid w:val="00DF2BE9"/>
    <w:rsid w:val="00DF355B"/>
    <w:rsid w:val="00DF3CCA"/>
    <w:rsid w:val="00DF426C"/>
    <w:rsid w:val="00DF4A19"/>
    <w:rsid w:val="00DF4E0F"/>
    <w:rsid w:val="00DF5275"/>
    <w:rsid w:val="00DF576D"/>
    <w:rsid w:val="00DF5860"/>
    <w:rsid w:val="00DF5FE8"/>
    <w:rsid w:val="00DF6254"/>
    <w:rsid w:val="00DF6657"/>
    <w:rsid w:val="00DF6F7C"/>
    <w:rsid w:val="00DF7309"/>
    <w:rsid w:val="00DF76D9"/>
    <w:rsid w:val="00DF7775"/>
    <w:rsid w:val="00E00316"/>
    <w:rsid w:val="00E02791"/>
    <w:rsid w:val="00E02AE2"/>
    <w:rsid w:val="00E0356E"/>
    <w:rsid w:val="00E03652"/>
    <w:rsid w:val="00E04D1B"/>
    <w:rsid w:val="00E0554B"/>
    <w:rsid w:val="00E06128"/>
    <w:rsid w:val="00E06AF1"/>
    <w:rsid w:val="00E07164"/>
    <w:rsid w:val="00E07962"/>
    <w:rsid w:val="00E10167"/>
    <w:rsid w:val="00E1050B"/>
    <w:rsid w:val="00E1152A"/>
    <w:rsid w:val="00E11541"/>
    <w:rsid w:val="00E11EE3"/>
    <w:rsid w:val="00E12429"/>
    <w:rsid w:val="00E12743"/>
    <w:rsid w:val="00E12ABB"/>
    <w:rsid w:val="00E13A0C"/>
    <w:rsid w:val="00E14C98"/>
    <w:rsid w:val="00E14F54"/>
    <w:rsid w:val="00E1542E"/>
    <w:rsid w:val="00E167E5"/>
    <w:rsid w:val="00E16864"/>
    <w:rsid w:val="00E16B2E"/>
    <w:rsid w:val="00E17A13"/>
    <w:rsid w:val="00E208D8"/>
    <w:rsid w:val="00E20E29"/>
    <w:rsid w:val="00E213A3"/>
    <w:rsid w:val="00E215CF"/>
    <w:rsid w:val="00E21756"/>
    <w:rsid w:val="00E21E14"/>
    <w:rsid w:val="00E21EED"/>
    <w:rsid w:val="00E22056"/>
    <w:rsid w:val="00E229F1"/>
    <w:rsid w:val="00E244EC"/>
    <w:rsid w:val="00E24DF3"/>
    <w:rsid w:val="00E25AD5"/>
    <w:rsid w:val="00E267DC"/>
    <w:rsid w:val="00E2703E"/>
    <w:rsid w:val="00E30AFF"/>
    <w:rsid w:val="00E31403"/>
    <w:rsid w:val="00E31731"/>
    <w:rsid w:val="00E31865"/>
    <w:rsid w:val="00E318FD"/>
    <w:rsid w:val="00E333CC"/>
    <w:rsid w:val="00E336B2"/>
    <w:rsid w:val="00E3413E"/>
    <w:rsid w:val="00E34C9D"/>
    <w:rsid w:val="00E35EBC"/>
    <w:rsid w:val="00E36268"/>
    <w:rsid w:val="00E368C1"/>
    <w:rsid w:val="00E37ADF"/>
    <w:rsid w:val="00E37F00"/>
    <w:rsid w:val="00E40219"/>
    <w:rsid w:val="00E407D1"/>
    <w:rsid w:val="00E40A37"/>
    <w:rsid w:val="00E422D9"/>
    <w:rsid w:val="00E4290D"/>
    <w:rsid w:val="00E42CF1"/>
    <w:rsid w:val="00E4442B"/>
    <w:rsid w:val="00E45AF5"/>
    <w:rsid w:val="00E46533"/>
    <w:rsid w:val="00E46C1D"/>
    <w:rsid w:val="00E46E0E"/>
    <w:rsid w:val="00E46EC4"/>
    <w:rsid w:val="00E47026"/>
    <w:rsid w:val="00E47E7A"/>
    <w:rsid w:val="00E515FC"/>
    <w:rsid w:val="00E51996"/>
    <w:rsid w:val="00E522F7"/>
    <w:rsid w:val="00E534BF"/>
    <w:rsid w:val="00E538D0"/>
    <w:rsid w:val="00E542D7"/>
    <w:rsid w:val="00E54950"/>
    <w:rsid w:val="00E549D1"/>
    <w:rsid w:val="00E54F0E"/>
    <w:rsid w:val="00E550A1"/>
    <w:rsid w:val="00E555FB"/>
    <w:rsid w:val="00E55851"/>
    <w:rsid w:val="00E55DA3"/>
    <w:rsid w:val="00E55F7B"/>
    <w:rsid w:val="00E5636A"/>
    <w:rsid w:val="00E56956"/>
    <w:rsid w:val="00E56BA1"/>
    <w:rsid w:val="00E5702E"/>
    <w:rsid w:val="00E5736B"/>
    <w:rsid w:val="00E574C3"/>
    <w:rsid w:val="00E602B3"/>
    <w:rsid w:val="00E6077B"/>
    <w:rsid w:val="00E6091D"/>
    <w:rsid w:val="00E60AED"/>
    <w:rsid w:val="00E60CCD"/>
    <w:rsid w:val="00E61340"/>
    <w:rsid w:val="00E6160E"/>
    <w:rsid w:val="00E61C43"/>
    <w:rsid w:val="00E61C74"/>
    <w:rsid w:val="00E6318E"/>
    <w:rsid w:val="00E63658"/>
    <w:rsid w:val="00E63E8E"/>
    <w:rsid w:val="00E6430B"/>
    <w:rsid w:val="00E658F2"/>
    <w:rsid w:val="00E66731"/>
    <w:rsid w:val="00E66915"/>
    <w:rsid w:val="00E66965"/>
    <w:rsid w:val="00E67776"/>
    <w:rsid w:val="00E705BB"/>
    <w:rsid w:val="00E70998"/>
    <w:rsid w:val="00E70AD0"/>
    <w:rsid w:val="00E71E5D"/>
    <w:rsid w:val="00E72173"/>
    <w:rsid w:val="00E72A62"/>
    <w:rsid w:val="00E7320A"/>
    <w:rsid w:val="00E73232"/>
    <w:rsid w:val="00E733B9"/>
    <w:rsid w:val="00E73A15"/>
    <w:rsid w:val="00E73EAA"/>
    <w:rsid w:val="00E74BF8"/>
    <w:rsid w:val="00E74DD5"/>
    <w:rsid w:val="00E752EE"/>
    <w:rsid w:val="00E76717"/>
    <w:rsid w:val="00E76BBD"/>
    <w:rsid w:val="00E7748C"/>
    <w:rsid w:val="00E77641"/>
    <w:rsid w:val="00E8038D"/>
    <w:rsid w:val="00E80866"/>
    <w:rsid w:val="00E80F25"/>
    <w:rsid w:val="00E827FF"/>
    <w:rsid w:val="00E82B5E"/>
    <w:rsid w:val="00E82B80"/>
    <w:rsid w:val="00E82B81"/>
    <w:rsid w:val="00E83405"/>
    <w:rsid w:val="00E83924"/>
    <w:rsid w:val="00E83A00"/>
    <w:rsid w:val="00E83DC0"/>
    <w:rsid w:val="00E83E8C"/>
    <w:rsid w:val="00E84551"/>
    <w:rsid w:val="00E84B04"/>
    <w:rsid w:val="00E856E1"/>
    <w:rsid w:val="00E859DD"/>
    <w:rsid w:val="00E85A23"/>
    <w:rsid w:val="00E86870"/>
    <w:rsid w:val="00E86AF2"/>
    <w:rsid w:val="00E86B3D"/>
    <w:rsid w:val="00E86CA5"/>
    <w:rsid w:val="00E87262"/>
    <w:rsid w:val="00E8786B"/>
    <w:rsid w:val="00E902B0"/>
    <w:rsid w:val="00E902FF"/>
    <w:rsid w:val="00E90E82"/>
    <w:rsid w:val="00E91AE6"/>
    <w:rsid w:val="00E926B5"/>
    <w:rsid w:val="00E92882"/>
    <w:rsid w:val="00E92D1A"/>
    <w:rsid w:val="00E93110"/>
    <w:rsid w:val="00E9342E"/>
    <w:rsid w:val="00E94607"/>
    <w:rsid w:val="00E94662"/>
    <w:rsid w:val="00E95177"/>
    <w:rsid w:val="00E952DF"/>
    <w:rsid w:val="00E95D32"/>
    <w:rsid w:val="00E9669C"/>
    <w:rsid w:val="00E96B51"/>
    <w:rsid w:val="00E96BBA"/>
    <w:rsid w:val="00E96D65"/>
    <w:rsid w:val="00E96F5D"/>
    <w:rsid w:val="00E97358"/>
    <w:rsid w:val="00E9738F"/>
    <w:rsid w:val="00E97436"/>
    <w:rsid w:val="00EA0072"/>
    <w:rsid w:val="00EA01B8"/>
    <w:rsid w:val="00EA02CA"/>
    <w:rsid w:val="00EA047C"/>
    <w:rsid w:val="00EA07D4"/>
    <w:rsid w:val="00EA0DA0"/>
    <w:rsid w:val="00EA0EB0"/>
    <w:rsid w:val="00EA2275"/>
    <w:rsid w:val="00EA22A6"/>
    <w:rsid w:val="00EA2515"/>
    <w:rsid w:val="00EA296B"/>
    <w:rsid w:val="00EA2C3A"/>
    <w:rsid w:val="00EA31F8"/>
    <w:rsid w:val="00EA3215"/>
    <w:rsid w:val="00EA3640"/>
    <w:rsid w:val="00EA3C09"/>
    <w:rsid w:val="00EA4029"/>
    <w:rsid w:val="00EA4A44"/>
    <w:rsid w:val="00EA4FD7"/>
    <w:rsid w:val="00EA5B2E"/>
    <w:rsid w:val="00EA600B"/>
    <w:rsid w:val="00EA68B6"/>
    <w:rsid w:val="00EA7A5A"/>
    <w:rsid w:val="00EA7D86"/>
    <w:rsid w:val="00EA7D98"/>
    <w:rsid w:val="00EB03DA"/>
    <w:rsid w:val="00EB08E4"/>
    <w:rsid w:val="00EB0D77"/>
    <w:rsid w:val="00EB1006"/>
    <w:rsid w:val="00EB1901"/>
    <w:rsid w:val="00EB2D6E"/>
    <w:rsid w:val="00EB3367"/>
    <w:rsid w:val="00EB36AE"/>
    <w:rsid w:val="00EB3D00"/>
    <w:rsid w:val="00EB3E06"/>
    <w:rsid w:val="00EB3EA2"/>
    <w:rsid w:val="00EB4227"/>
    <w:rsid w:val="00EB4397"/>
    <w:rsid w:val="00EB479A"/>
    <w:rsid w:val="00EB53A3"/>
    <w:rsid w:val="00EB5ABE"/>
    <w:rsid w:val="00EB620B"/>
    <w:rsid w:val="00EB62F8"/>
    <w:rsid w:val="00EB6B09"/>
    <w:rsid w:val="00EB767F"/>
    <w:rsid w:val="00EB7B85"/>
    <w:rsid w:val="00EC06B5"/>
    <w:rsid w:val="00EC06B9"/>
    <w:rsid w:val="00EC14A1"/>
    <w:rsid w:val="00EC1788"/>
    <w:rsid w:val="00EC2B59"/>
    <w:rsid w:val="00EC2C2E"/>
    <w:rsid w:val="00EC30CC"/>
    <w:rsid w:val="00EC37DC"/>
    <w:rsid w:val="00EC390C"/>
    <w:rsid w:val="00EC3912"/>
    <w:rsid w:val="00EC3C08"/>
    <w:rsid w:val="00EC3C66"/>
    <w:rsid w:val="00EC420B"/>
    <w:rsid w:val="00EC600B"/>
    <w:rsid w:val="00EC60D5"/>
    <w:rsid w:val="00ED0190"/>
    <w:rsid w:val="00ED0220"/>
    <w:rsid w:val="00ED0615"/>
    <w:rsid w:val="00ED0887"/>
    <w:rsid w:val="00ED1427"/>
    <w:rsid w:val="00ED1BE8"/>
    <w:rsid w:val="00ED2005"/>
    <w:rsid w:val="00ED233A"/>
    <w:rsid w:val="00ED41DC"/>
    <w:rsid w:val="00ED501E"/>
    <w:rsid w:val="00ED5848"/>
    <w:rsid w:val="00ED590A"/>
    <w:rsid w:val="00ED5980"/>
    <w:rsid w:val="00ED59DA"/>
    <w:rsid w:val="00ED5D26"/>
    <w:rsid w:val="00ED711C"/>
    <w:rsid w:val="00ED7202"/>
    <w:rsid w:val="00ED7208"/>
    <w:rsid w:val="00ED72E5"/>
    <w:rsid w:val="00ED7B7F"/>
    <w:rsid w:val="00ED7F0C"/>
    <w:rsid w:val="00ED7FB3"/>
    <w:rsid w:val="00EE0A75"/>
    <w:rsid w:val="00EE1951"/>
    <w:rsid w:val="00EE19BF"/>
    <w:rsid w:val="00EE1EE9"/>
    <w:rsid w:val="00EE2226"/>
    <w:rsid w:val="00EE4374"/>
    <w:rsid w:val="00EE447A"/>
    <w:rsid w:val="00EE483E"/>
    <w:rsid w:val="00EE5124"/>
    <w:rsid w:val="00EE6441"/>
    <w:rsid w:val="00EE6ACA"/>
    <w:rsid w:val="00EE7282"/>
    <w:rsid w:val="00EE7467"/>
    <w:rsid w:val="00EE77ED"/>
    <w:rsid w:val="00EE7F3B"/>
    <w:rsid w:val="00EF03C4"/>
    <w:rsid w:val="00EF06B5"/>
    <w:rsid w:val="00EF1309"/>
    <w:rsid w:val="00EF26F0"/>
    <w:rsid w:val="00EF2CBA"/>
    <w:rsid w:val="00EF2FC1"/>
    <w:rsid w:val="00EF338C"/>
    <w:rsid w:val="00EF35D6"/>
    <w:rsid w:val="00EF3AA0"/>
    <w:rsid w:val="00EF3BFC"/>
    <w:rsid w:val="00EF42BD"/>
    <w:rsid w:val="00EF43A4"/>
    <w:rsid w:val="00EF5CA0"/>
    <w:rsid w:val="00EF7532"/>
    <w:rsid w:val="00EF7F10"/>
    <w:rsid w:val="00F00BDE"/>
    <w:rsid w:val="00F0123B"/>
    <w:rsid w:val="00F0207A"/>
    <w:rsid w:val="00F02D5B"/>
    <w:rsid w:val="00F030A1"/>
    <w:rsid w:val="00F0344E"/>
    <w:rsid w:val="00F03D53"/>
    <w:rsid w:val="00F04016"/>
    <w:rsid w:val="00F04832"/>
    <w:rsid w:val="00F04C22"/>
    <w:rsid w:val="00F050A0"/>
    <w:rsid w:val="00F06D16"/>
    <w:rsid w:val="00F07050"/>
    <w:rsid w:val="00F07134"/>
    <w:rsid w:val="00F074F5"/>
    <w:rsid w:val="00F07A3A"/>
    <w:rsid w:val="00F1062D"/>
    <w:rsid w:val="00F1073E"/>
    <w:rsid w:val="00F11943"/>
    <w:rsid w:val="00F11B07"/>
    <w:rsid w:val="00F11BFC"/>
    <w:rsid w:val="00F12AAE"/>
    <w:rsid w:val="00F12EAF"/>
    <w:rsid w:val="00F12FCF"/>
    <w:rsid w:val="00F133BA"/>
    <w:rsid w:val="00F13BB3"/>
    <w:rsid w:val="00F13C8B"/>
    <w:rsid w:val="00F158BD"/>
    <w:rsid w:val="00F158F8"/>
    <w:rsid w:val="00F15B30"/>
    <w:rsid w:val="00F165C0"/>
    <w:rsid w:val="00F16A55"/>
    <w:rsid w:val="00F1735D"/>
    <w:rsid w:val="00F175DA"/>
    <w:rsid w:val="00F17A0A"/>
    <w:rsid w:val="00F20622"/>
    <w:rsid w:val="00F20850"/>
    <w:rsid w:val="00F20E49"/>
    <w:rsid w:val="00F2120A"/>
    <w:rsid w:val="00F213E0"/>
    <w:rsid w:val="00F21E01"/>
    <w:rsid w:val="00F2350A"/>
    <w:rsid w:val="00F23851"/>
    <w:rsid w:val="00F24CC0"/>
    <w:rsid w:val="00F2513E"/>
    <w:rsid w:val="00F25204"/>
    <w:rsid w:val="00F256D6"/>
    <w:rsid w:val="00F25C3C"/>
    <w:rsid w:val="00F2617A"/>
    <w:rsid w:val="00F265F1"/>
    <w:rsid w:val="00F2693A"/>
    <w:rsid w:val="00F269BF"/>
    <w:rsid w:val="00F26A37"/>
    <w:rsid w:val="00F26AE8"/>
    <w:rsid w:val="00F2706A"/>
    <w:rsid w:val="00F275F4"/>
    <w:rsid w:val="00F27EB8"/>
    <w:rsid w:val="00F30133"/>
    <w:rsid w:val="00F30273"/>
    <w:rsid w:val="00F308B9"/>
    <w:rsid w:val="00F31A25"/>
    <w:rsid w:val="00F32158"/>
    <w:rsid w:val="00F32CCB"/>
    <w:rsid w:val="00F33AD2"/>
    <w:rsid w:val="00F34382"/>
    <w:rsid w:val="00F356C9"/>
    <w:rsid w:val="00F36296"/>
    <w:rsid w:val="00F3682A"/>
    <w:rsid w:val="00F37284"/>
    <w:rsid w:val="00F375DC"/>
    <w:rsid w:val="00F37BB9"/>
    <w:rsid w:val="00F37D9B"/>
    <w:rsid w:val="00F41737"/>
    <w:rsid w:val="00F41F97"/>
    <w:rsid w:val="00F42162"/>
    <w:rsid w:val="00F42309"/>
    <w:rsid w:val="00F433D7"/>
    <w:rsid w:val="00F43612"/>
    <w:rsid w:val="00F44771"/>
    <w:rsid w:val="00F4503D"/>
    <w:rsid w:val="00F451DF"/>
    <w:rsid w:val="00F452C0"/>
    <w:rsid w:val="00F45448"/>
    <w:rsid w:val="00F45D5D"/>
    <w:rsid w:val="00F45D88"/>
    <w:rsid w:val="00F47855"/>
    <w:rsid w:val="00F50C56"/>
    <w:rsid w:val="00F515F6"/>
    <w:rsid w:val="00F519DF"/>
    <w:rsid w:val="00F51F1A"/>
    <w:rsid w:val="00F53BE1"/>
    <w:rsid w:val="00F53E2E"/>
    <w:rsid w:val="00F542DA"/>
    <w:rsid w:val="00F54464"/>
    <w:rsid w:val="00F54519"/>
    <w:rsid w:val="00F55847"/>
    <w:rsid w:val="00F55CDD"/>
    <w:rsid w:val="00F5670C"/>
    <w:rsid w:val="00F56927"/>
    <w:rsid w:val="00F57B39"/>
    <w:rsid w:val="00F60E6B"/>
    <w:rsid w:val="00F6156D"/>
    <w:rsid w:val="00F61A39"/>
    <w:rsid w:val="00F61DE7"/>
    <w:rsid w:val="00F61F2B"/>
    <w:rsid w:val="00F624D1"/>
    <w:rsid w:val="00F631DA"/>
    <w:rsid w:val="00F635D3"/>
    <w:rsid w:val="00F642A2"/>
    <w:rsid w:val="00F647E2"/>
    <w:rsid w:val="00F648F5"/>
    <w:rsid w:val="00F64A62"/>
    <w:rsid w:val="00F64F6C"/>
    <w:rsid w:val="00F64F90"/>
    <w:rsid w:val="00F64FB0"/>
    <w:rsid w:val="00F65EA6"/>
    <w:rsid w:val="00F665B9"/>
    <w:rsid w:val="00F665ED"/>
    <w:rsid w:val="00F66BE2"/>
    <w:rsid w:val="00F67182"/>
    <w:rsid w:val="00F67B19"/>
    <w:rsid w:val="00F701F1"/>
    <w:rsid w:val="00F7022E"/>
    <w:rsid w:val="00F70D29"/>
    <w:rsid w:val="00F70E1E"/>
    <w:rsid w:val="00F70FE5"/>
    <w:rsid w:val="00F7108A"/>
    <w:rsid w:val="00F710BE"/>
    <w:rsid w:val="00F7162D"/>
    <w:rsid w:val="00F71875"/>
    <w:rsid w:val="00F71CD0"/>
    <w:rsid w:val="00F72046"/>
    <w:rsid w:val="00F724F5"/>
    <w:rsid w:val="00F73774"/>
    <w:rsid w:val="00F73DD7"/>
    <w:rsid w:val="00F74065"/>
    <w:rsid w:val="00F7431D"/>
    <w:rsid w:val="00F74F31"/>
    <w:rsid w:val="00F75127"/>
    <w:rsid w:val="00F757C5"/>
    <w:rsid w:val="00F76D46"/>
    <w:rsid w:val="00F77B11"/>
    <w:rsid w:val="00F77D76"/>
    <w:rsid w:val="00F77E86"/>
    <w:rsid w:val="00F82D71"/>
    <w:rsid w:val="00F843BF"/>
    <w:rsid w:val="00F84E40"/>
    <w:rsid w:val="00F84F1B"/>
    <w:rsid w:val="00F85501"/>
    <w:rsid w:val="00F8644C"/>
    <w:rsid w:val="00F865B1"/>
    <w:rsid w:val="00F8670F"/>
    <w:rsid w:val="00F8703B"/>
    <w:rsid w:val="00F875E9"/>
    <w:rsid w:val="00F87A2D"/>
    <w:rsid w:val="00F87C52"/>
    <w:rsid w:val="00F90410"/>
    <w:rsid w:val="00F904A3"/>
    <w:rsid w:val="00F9090D"/>
    <w:rsid w:val="00F91121"/>
    <w:rsid w:val="00F91AAD"/>
    <w:rsid w:val="00F91C90"/>
    <w:rsid w:val="00F922EE"/>
    <w:rsid w:val="00F92675"/>
    <w:rsid w:val="00F92CB1"/>
    <w:rsid w:val="00F92CCF"/>
    <w:rsid w:val="00F93933"/>
    <w:rsid w:val="00F93EC9"/>
    <w:rsid w:val="00F942E6"/>
    <w:rsid w:val="00F94ABC"/>
    <w:rsid w:val="00F94DCD"/>
    <w:rsid w:val="00F94F43"/>
    <w:rsid w:val="00F9560F"/>
    <w:rsid w:val="00F964A6"/>
    <w:rsid w:val="00F969CF"/>
    <w:rsid w:val="00F96B0A"/>
    <w:rsid w:val="00F97014"/>
    <w:rsid w:val="00F97020"/>
    <w:rsid w:val="00F97461"/>
    <w:rsid w:val="00F97FEA"/>
    <w:rsid w:val="00FA038C"/>
    <w:rsid w:val="00FA0718"/>
    <w:rsid w:val="00FA1145"/>
    <w:rsid w:val="00FA1D46"/>
    <w:rsid w:val="00FA2249"/>
    <w:rsid w:val="00FA2545"/>
    <w:rsid w:val="00FA3AAC"/>
    <w:rsid w:val="00FA4669"/>
    <w:rsid w:val="00FA4C96"/>
    <w:rsid w:val="00FA53E2"/>
    <w:rsid w:val="00FA551A"/>
    <w:rsid w:val="00FA5835"/>
    <w:rsid w:val="00FA5877"/>
    <w:rsid w:val="00FA6F77"/>
    <w:rsid w:val="00FA76AB"/>
    <w:rsid w:val="00FA7FED"/>
    <w:rsid w:val="00FB0409"/>
    <w:rsid w:val="00FB096C"/>
    <w:rsid w:val="00FB0C8D"/>
    <w:rsid w:val="00FB1956"/>
    <w:rsid w:val="00FB2B59"/>
    <w:rsid w:val="00FB2E3E"/>
    <w:rsid w:val="00FB3EE1"/>
    <w:rsid w:val="00FB4AA6"/>
    <w:rsid w:val="00FB4C87"/>
    <w:rsid w:val="00FB5136"/>
    <w:rsid w:val="00FB6995"/>
    <w:rsid w:val="00FB6BD9"/>
    <w:rsid w:val="00FC05AC"/>
    <w:rsid w:val="00FC0647"/>
    <w:rsid w:val="00FC10F9"/>
    <w:rsid w:val="00FC132B"/>
    <w:rsid w:val="00FC1AA4"/>
    <w:rsid w:val="00FC1BB8"/>
    <w:rsid w:val="00FC1E41"/>
    <w:rsid w:val="00FC24BA"/>
    <w:rsid w:val="00FC2F0F"/>
    <w:rsid w:val="00FC327F"/>
    <w:rsid w:val="00FC3E17"/>
    <w:rsid w:val="00FC559F"/>
    <w:rsid w:val="00FC55D3"/>
    <w:rsid w:val="00FC641B"/>
    <w:rsid w:val="00FC661C"/>
    <w:rsid w:val="00FC6A78"/>
    <w:rsid w:val="00FC6F46"/>
    <w:rsid w:val="00FC70BE"/>
    <w:rsid w:val="00FC78C4"/>
    <w:rsid w:val="00FD0126"/>
    <w:rsid w:val="00FD0428"/>
    <w:rsid w:val="00FD0891"/>
    <w:rsid w:val="00FD09EE"/>
    <w:rsid w:val="00FD188C"/>
    <w:rsid w:val="00FD2367"/>
    <w:rsid w:val="00FD27E6"/>
    <w:rsid w:val="00FD2CA8"/>
    <w:rsid w:val="00FD31AC"/>
    <w:rsid w:val="00FD37B5"/>
    <w:rsid w:val="00FD3A38"/>
    <w:rsid w:val="00FD4353"/>
    <w:rsid w:val="00FD4385"/>
    <w:rsid w:val="00FD5187"/>
    <w:rsid w:val="00FD58B9"/>
    <w:rsid w:val="00FD63B4"/>
    <w:rsid w:val="00FD6D48"/>
    <w:rsid w:val="00FD6E39"/>
    <w:rsid w:val="00FD70A3"/>
    <w:rsid w:val="00FD7130"/>
    <w:rsid w:val="00FD7830"/>
    <w:rsid w:val="00FE0787"/>
    <w:rsid w:val="00FE0894"/>
    <w:rsid w:val="00FE0AFC"/>
    <w:rsid w:val="00FE13E3"/>
    <w:rsid w:val="00FE1CF2"/>
    <w:rsid w:val="00FE26D0"/>
    <w:rsid w:val="00FE2980"/>
    <w:rsid w:val="00FE372E"/>
    <w:rsid w:val="00FE3A9B"/>
    <w:rsid w:val="00FE43E7"/>
    <w:rsid w:val="00FE4C91"/>
    <w:rsid w:val="00FE5947"/>
    <w:rsid w:val="00FE7376"/>
    <w:rsid w:val="00FF0583"/>
    <w:rsid w:val="00FF06AE"/>
    <w:rsid w:val="00FF09D7"/>
    <w:rsid w:val="00FF0A65"/>
    <w:rsid w:val="00FF11A7"/>
    <w:rsid w:val="00FF15AF"/>
    <w:rsid w:val="00FF17AD"/>
    <w:rsid w:val="00FF1964"/>
    <w:rsid w:val="00FF2F0D"/>
    <w:rsid w:val="00FF3522"/>
    <w:rsid w:val="00FF3918"/>
    <w:rsid w:val="00FF406A"/>
    <w:rsid w:val="00FF444A"/>
    <w:rsid w:val="00FF4524"/>
    <w:rsid w:val="00FF4E0D"/>
    <w:rsid w:val="00FF5638"/>
    <w:rsid w:val="00FF56B3"/>
    <w:rsid w:val="00FF5FD3"/>
    <w:rsid w:val="00FF61E3"/>
    <w:rsid w:val="00FF61EA"/>
    <w:rsid w:val="00FF654E"/>
    <w:rsid w:val="00FF681F"/>
    <w:rsid w:val="00FF7277"/>
    <w:rsid w:val="00FF77FC"/>
    <w:rsid w:val="00FF7873"/>
    <w:rsid w:val="00FF7FE4"/>
    <w:rsid w:val="0614198D"/>
    <w:rsid w:val="068F3790"/>
    <w:rsid w:val="06943EC1"/>
    <w:rsid w:val="08A9CD28"/>
    <w:rsid w:val="0D76F892"/>
    <w:rsid w:val="0EFD2506"/>
    <w:rsid w:val="0F490C61"/>
    <w:rsid w:val="10B1F32D"/>
    <w:rsid w:val="14A2C428"/>
    <w:rsid w:val="15822FE9"/>
    <w:rsid w:val="16D9DA79"/>
    <w:rsid w:val="180B9BD8"/>
    <w:rsid w:val="195C20A1"/>
    <w:rsid w:val="1AB7A9C3"/>
    <w:rsid w:val="2205FB04"/>
    <w:rsid w:val="225C1A28"/>
    <w:rsid w:val="22BEF8DF"/>
    <w:rsid w:val="24B46AD1"/>
    <w:rsid w:val="2510EEAD"/>
    <w:rsid w:val="2A2ACCAC"/>
    <w:rsid w:val="2D4D9879"/>
    <w:rsid w:val="2F2D13B4"/>
    <w:rsid w:val="30A543EC"/>
    <w:rsid w:val="355DA7DA"/>
    <w:rsid w:val="35F5B99B"/>
    <w:rsid w:val="3772CF78"/>
    <w:rsid w:val="3D9C8D89"/>
    <w:rsid w:val="468CA845"/>
    <w:rsid w:val="4BC21B52"/>
    <w:rsid w:val="51362EBA"/>
    <w:rsid w:val="5149843D"/>
    <w:rsid w:val="63B53A07"/>
    <w:rsid w:val="689FC881"/>
    <w:rsid w:val="69DB480F"/>
    <w:rsid w:val="6CF85375"/>
    <w:rsid w:val="6D6CB9A4"/>
    <w:rsid w:val="70046C54"/>
    <w:rsid w:val="72474905"/>
    <w:rsid w:val="73BFFB49"/>
    <w:rsid w:val="73E31966"/>
    <w:rsid w:val="76C13312"/>
    <w:rsid w:val="76DD73AD"/>
    <w:rsid w:val="774BFCB8"/>
    <w:rsid w:val="78F52C88"/>
    <w:rsid w:val="7A047F55"/>
    <w:rsid w:val="7A9FE45B"/>
    <w:rsid w:val="7FA1A6B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6324A"/>
  <w15:docId w15:val="{885BD155-5BD1-47C9-BB9C-40F26A79A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F3E"/>
    <w:pPr>
      <w:spacing w:after="112" w:line="249" w:lineRule="auto"/>
      <w:ind w:left="29" w:hanging="10"/>
      <w:jc w:val="both"/>
    </w:pPr>
    <w:rPr>
      <w:rFonts w:ascii="Arial" w:eastAsia="Arial" w:hAnsi="Arial" w:cs="Arial"/>
      <w:color w:val="000000"/>
    </w:rPr>
  </w:style>
  <w:style w:type="paragraph" w:styleId="Heading1">
    <w:name w:val="heading 1"/>
    <w:basedOn w:val="ListParagraph"/>
    <w:next w:val="Normal"/>
    <w:link w:val="Heading1Char"/>
    <w:uiPriority w:val="9"/>
    <w:qFormat/>
    <w:rsid w:val="00AB41C9"/>
    <w:pPr>
      <w:numPr>
        <w:numId w:val="7"/>
      </w:numPr>
      <w:spacing w:before="230"/>
      <w:outlineLvl w:val="0"/>
    </w:pPr>
  </w:style>
  <w:style w:type="paragraph" w:styleId="Heading2">
    <w:name w:val="heading 2"/>
    <w:basedOn w:val="ListParagraph"/>
    <w:next w:val="Normal"/>
    <w:link w:val="Heading2Char"/>
    <w:uiPriority w:val="9"/>
    <w:unhideWhenUsed/>
    <w:qFormat/>
    <w:rsid w:val="0041183A"/>
    <w:pPr>
      <w:numPr>
        <w:ilvl w:val="1"/>
        <w:numId w:val="7"/>
      </w:numPr>
      <w:tabs>
        <w:tab w:val="center" w:pos="709"/>
        <w:tab w:val="center" w:pos="3153"/>
      </w:tabs>
      <w:spacing w:before="240"/>
      <w:jc w:val="left"/>
      <w:outlineLvl w:val="1"/>
    </w:pPr>
  </w:style>
  <w:style w:type="paragraph" w:styleId="Heading3">
    <w:name w:val="heading 3"/>
    <w:basedOn w:val="Heading4"/>
    <w:next w:val="Normal"/>
    <w:link w:val="Heading3Char"/>
    <w:uiPriority w:val="9"/>
    <w:unhideWhenUsed/>
    <w:qFormat/>
    <w:rsid w:val="00D163B4"/>
    <w:pPr>
      <w:numPr>
        <w:numId w:val="3"/>
      </w:numPr>
      <w:outlineLvl w:val="2"/>
    </w:pPr>
    <w:rPr>
      <w:iCs/>
    </w:rPr>
  </w:style>
  <w:style w:type="paragraph" w:styleId="Heading4">
    <w:name w:val="heading 4"/>
    <w:basedOn w:val="Heading5"/>
    <w:next w:val="Normal"/>
    <w:link w:val="Heading4Char"/>
    <w:uiPriority w:val="9"/>
    <w:unhideWhenUsed/>
    <w:qFormat/>
    <w:rsid w:val="00D163B4"/>
    <w:pPr>
      <w:widowControl w:val="0"/>
      <w:numPr>
        <w:ilvl w:val="0"/>
        <w:numId w:val="4"/>
      </w:numPr>
      <w:spacing w:before="120" w:line="240" w:lineRule="auto"/>
      <w:ind w:right="-1"/>
      <w:contextualSpacing/>
      <w:outlineLvl w:val="3"/>
    </w:pPr>
    <w:rPr>
      <w:rFonts w:eastAsiaTheme="minorHAnsi"/>
      <w:color w:val="auto"/>
      <w:szCs w:val="24"/>
      <w:lang w:val="es-ES_tradnl" w:eastAsia="en-US"/>
    </w:rPr>
  </w:style>
  <w:style w:type="paragraph" w:styleId="Heading5">
    <w:name w:val="heading 5"/>
    <w:basedOn w:val="Normal"/>
    <w:next w:val="Normal"/>
    <w:link w:val="Heading5Char"/>
    <w:uiPriority w:val="9"/>
    <w:unhideWhenUsed/>
    <w:qFormat/>
    <w:rsid w:val="00D163B4"/>
    <w:pPr>
      <w:numPr>
        <w:ilvl w:val="3"/>
        <w:numId w:val="2"/>
      </w:numPr>
      <w:spacing w:after="0" w:line="259" w:lineRule="auto"/>
      <w:ind w:right="50"/>
      <w:outlineLvl w:val="4"/>
    </w:pPr>
  </w:style>
  <w:style w:type="paragraph" w:styleId="Heading6">
    <w:name w:val="heading 6"/>
    <w:basedOn w:val="Normal"/>
    <w:next w:val="Normal"/>
    <w:link w:val="Heading6Char"/>
    <w:uiPriority w:val="9"/>
    <w:unhideWhenUsed/>
    <w:qFormat/>
    <w:rsid w:val="00AB41C9"/>
    <w:pPr>
      <w:numPr>
        <w:numId w:val="1"/>
      </w:numPr>
      <w:spacing w:after="10"/>
      <w:ind w:hanging="360"/>
      <w:outlineLvl w:val="5"/>
    </w:pPr>
  </w:style>
  <w:style w:type="paragraph" w:styleId="Heading7">
    <w:name w:val="heading 7"/>
    <w:basedOn w:val="ListParagraph"/>
    <w:next w:val="Normal"/>
    <w:link w:val="Heading7Char"/>
    <w:uiPriority w:val="9"/>
    <w:unhideWhenUsed/>
    <w:qFormat/>
    <w:rsid w:val="00ED7FB3"/>
    <w:pPr>
      <w:numPr>
        <w:numId w:val="5"/>
      </w:numPr>
      <w:ind w:left="2268"/>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73" w:lineRule="auto"/>
    </w:pPr>
    <w:rPr>
      <w:rFonts w:ascii="Arial" w:eastAsia="Arial" w:hAnsi="Arial" w:cs="Arial"/>
      <w:color w:val="000000"/>
      <w:sz w:val="20"/>
    </w:rPr>
  </w:style>
  <w:style w:type="character" w:customStyle="1" w:styleId="footnotedescriptionChar">
    <w:name w:val="footnote description Char"/>
    <w:link w:val="footnotedescription"/>
    <w:rPr>
      <w:rFonts w:ascii="Arial" w:eastAsia="Arial" w:hAnsi="Arial" w:cs="Arial"/>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paragraph" w:styleId="BalloonText">
    <w:name w:val="Balloon Text"/>
    <w:basedOn w:val="Normal"/>
    <w:link w:val="BalloonTextChar"/>
    <w:uiPriority w:val="99"/>
    <w:semiHidden/>
    <w:unhideWhenUsed/>
    <w:rsid w:val="008D4A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4ACE"/>
    <w:rPr>
      <w:rFonts w:ascii="Segoe UI" w:eastAsia="Arial" w:hAnsi="Segoe UI" w:cs="Segoe UI"/>
      <w:color w:val="000000"/>
      <w:sz w:val="18"/>
      <w:szCs w:val="18"/>
    </w:rPr>
  </w:style>
  <w:style w:type="paragraph" w:styleId="ListParagraph">
    <w:name w:val="List Paragraph"/>
    <w:basedOn w:val="Normal"/>
    <w:link w:val="ListParagraphChar"/>
    <w:uiPriority w:val="34"/>
    <w:qFormat/>
    <w:rsid w:val="00827C4D"/>
    <w:pPr>
      <w:ind w:left="720"/>
      <w:contextualSpacing/>
    </w:pPr>
  </w:style>
  <w:style w:type="character" w:styleId="CommentReference">
    <w:name w:val="annotation reference"/>
    <w:basedOn w:val="DefaultParagraphFont"/>
    <w:semiHidden/>
    <w:unhideWhenUsed/>
    <w:rsid w:val="0019483F"/>
    <w:rPr>
      <w:sz w:val="16"/>
      <w:szCs w:val="16"/>
    </w:rPr>
  </w:style>
  <w:style w:type="paragraph" w:styleId="CommentText">
    <w:name w:val="annotation text"/>
    <w:aliases w:val="Stinking Styles5"/>
    <w:basedOn w:val="Normal"/>
    <w:link w:val="CommentTextChar"/>
    <w:uiPriority w:val="99"/>
    <w:unhideWhenUsed/>
    <w:rsid w:val="0019483F"/>
    <w:pPr>
      <w:spacing w:line="240" w:lineRule="auto"/>
    </w:pPr>
    <w:rPr>
      <w:sz w:val="20"/>
      <w:szCs w:val="20"/>
    </w:rPr>
  </w:style>
  <w:style w:type="character" w:customStyle="1" w:styleId="CommentTextChar">
    <w:name w:val="Comment Text Char"/>
    <w:aliases w:val="Stinking Styles5 Char"/>
    <w:basedOn w:val="DefaultParagraphFont"/>
    <w:link w:val="CommentText"/>
    <w:uiPriority w:val="99"/>
    <w:rsid w:val="0019483F"/>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19483F"/>
    <w:rPr>
      <w:b/>
      <w:bCs/>
    </w:rPr>
  </w:style>
  <w:style w:type="character" w:customStyle="1" w:styleId="CommentSubjectChar">
    <w:name w:val="Comment Subject Char"/>
    <w:basedOn w:val="CommentTextChar"/>
    <w:link w:val="CommentSubject"/>
    <w:uiPriority w:val="99"/>
    <w:semiHidden/>
    <w:rsid w:val="0019483F"/>
    <w:rPr>
      <w:rFonts w:ascii="Arial" w:eastAsia="Arial" w:hAnsi="Arial" w:cs="Arial"/>
      <w:b/>
      <w:bCs/>
      <w:color w:val="000000"/>
      <w:sz w:val="20"/>
      <w:szCs w:val="20"/>
    </w:rPr>
  </w:style>
  <w:style w:type="paragraph" w:styleId="Revision">
    <w:name w:val="Revision"/>
    <w:hidden/>
    <w:uiPriority w:val="99"/>
    <w:semiHidden/>
    <w:rsid w:val="0019483F"/>
    <w:pPr>
      <w:spacing w:after="0" w:line="240" w:lineRule="auto"/>
    </w:pPr>
    <w:rPr>
      <w:rFonts w:ascii="Arial" w:eastAsia="Arial" w:hAnsi="Arial" w:cs="Arial"/>
      <w:color w:val="000000"/>
    </w:rPr>
  </w:style>
  <w:style w:type="character" w:customStyle="1" w:styleId="Heading1Char">
    <w:name w:val="Heading 1 Char"/>
    <w:basedOn w:val="DefaultParagraphFont"/>
    <w:link w:val="Heading1"/>
    <w:uiPriority w:val="9"/>
    <w:rsid w:val="00AB41C9"/>
    <w:rPr>
      <w:rFonts w:ascii="Arial" w:eastAsia="Arial" w:hAnsi="Arial" w:cs="Arial"/>
      <w:color w:val="000000"/>
    </w:rPr>
  </w:style>
  <w:style w:type="character" w:customStyle="1" w:styleId="Heading2Char">
    <w:name w:val="Heading 2 Char"/>
    <w:basedOn w:val="DefaultParagraphFont"/>
    <w:link w:val="Heading2"/>
    <w:uiPriority w:val="9"/>
    <w:rsid w:val="0041183A"/>
    <w:rPr>
      <w:rFonts w:ascii="Arial" w:eastAsia="Arial" w:hAnsi="Arial" w:cs="Arial"/>
      <w:color w:val="000000"/>
    </w:rPr>
  </w:style>
  <w:style w:type="character" w:customStyle="1" w:styleId="Heading4Char">
    <w:name w:val="Heading 4 Char"/>
    <w:basedOn w:val="DefaultParagraphFont"/>
    <w:link w:val="Heading4"/>
    <w:uiPriority w:val="9"/>
    <w:rsid w:val="00D163B4"/>
    <w:rPr>
      <w:rFonts w:ascii="Arial" w:eastAsiaTheme="minorHAnsi" w:hAnsi="Arial" w:cs="Arial"/>
      <w:szCs w:val="24"/>
      <w:lang w:val="es-ES_tradnl" w:eastAsia="en-US"/>
    </w:rPr>
  </w:style>
  <w:style w:type="character" w:customStyle="1" w:styleId="Heading5Char">
    <w:name w:val="Heading 5 Char"/>
    <w:basedOn w:val="DefaultParagraphFont"/>
    <w:link w:val="Heading5"/>
    <w:uiPriority w:val="9"/>
    <w:rsid w:val="00D163B4"/>
    <w:rPr>
      <w:rFonts w:ascii="Arial" w:eastAsia="Arial" w:hAnsi="Arial" w:cs="Arial"/>
      <w:color w:val="000000"/>
    </w:rPr>
  </w:style>
  <w:style w:type="character" w:customStyle="1" w:styleId="Heading6Char">
    <w:name w:val="Heading 6 Char"/>
    <w:basedOn w:val="DefaultParagraphFont"/>
    <w:link w:val="Heading6"/>
    <w:uiPriority w:val="9"/>
    <w:rsid w:val="00AB41C9"/>
    <w:rPr>
      <w:rFonts w:ascii="Arial" w:eastAsia="Arial" w:hAnsi="Arial" w:cs="Arial"/>
      <w:color w:val="000000"/>
    </w:rPr>
  </w:style>
  <w:style w:type="character" w:customStyle="1" w:styleId="Heading3Char">
    <w:name w:val="Heading 3 Char"/>
    <w:basedOn w:val="DefaultParagraphFont"/>
    <w:link w:val="Heading3"/>
    <w:uiPriority w:val="9"/>
    <w:rsid w:val="00D163B4"/>
    <w:rPr>
      <w:rFonts w:ascii="Arial" w:eastAsiaTheme="minorHAnsi" w:hAnsi="Arial" w:cs="Arial"/>
      <w:iCs/>
      <w:szCs w:val="24"/>
      <w:lang w:val="es-ES_tradnl" w:eastAsia="en-US"/>
    </w:rPr>
  </w:style>
  <w:style w:type="paragraph" w:styleId="NoSpacing">
    <w:name w:val="No Spacing"/>
    <w:uiPriority w:val="1"/>
    <w:qFormat/>
    <w:rsid w:val="00AB41C9"/>
    <w:pPr>
      <w:spacing w:after="0" w:line="240" w:lineRule="auto"/>
      <w:ind w:left="29" w:hanging="10"/>
      <w:jc w:val="both"/>
    </w:pPr>
    <w:rPr>
      <w:rFonts w:ascii="Arial" w:eastAsia="Arial" w:hAnsi="Arial" w:cs="Arial"/>
      <w:color w:val="000000"/>
    </w:rPr>
  </w:style>
  <w:style w:type="character" w:customStyle="1" w:styleId="Heading7Char">
    <w:name w:val="Heading 7 Char"/>
    <w:basedOn w:val="DefaultParagraphFont"/>
    <w:link w:val="Heading7"/>
    <w:uiPriority w:val="9"/>
    <w:rsid w:val="00ED7FB3"/>
    <w:rPr>
      <w:rFonts w:ascii="Arial" w:eastAsia="Arial" w:hAnsi="Arial" w:cs="Arial"/>
      <w:color w:val="000000"/>
    </w:rPr>
  </w:style>
  <w:style w:type="character" w:customStyle="1" w:styleId="ListParagraphChar">
    <w:name w:val="List Paragraph Char"/>
    <w:basedOn w:val="DefaultParagraphFont"/>
    <w:link w:val="ListParagraph"/>
    <w:uiPriority w:val="34"/>
    <w:rsid w:val="00A01E54"/>
    <w:rPr>
      <w:rFonts w:ascii="Arial" w:eastAsia="Arial" w:hAnsi="Arial" w:cs="Arial"/>
      <w:color w:val="000000"/>
    </w:rPr>
  </w:style>
  <w:style w:type="character" w:styleId="FootnoteReference">
    <w:name w:val="footnote reference"/>
    <w:basedOn w:val="DefaultParagraphFont"/>
    <w:rsid w:val="00397D8B"/>
    <w:rPr>
      <w:vertAlign w:val="superscript"/>
    </w:rPr>
  </w:style>
  <w:style w:type="paragraph" w:styleId="Header">
    <w:name w:val="header"/>
    <w:basedOn w:val="Normal"/>
    <w:link w:val="HeaderChar"/>
    <w:uiPriority w:val="99"/>
    <w:semiHidden/>
    <w:unhideWhenUsed/>
    <w:rsid w:val="00377A2D"/>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377A2D"/>
    <w:rPr>
      <w:rFonts w:ascii="Arial" w:eastAsia="Arial" w:hAnsi="Arial" w:cs="Arial"/>
      <w:color w:val="000000"/>
    </w:rPr>
  </w:style>
  <w:style w:type="paragraph" w:styleId="Footer">
    <w:name w:val="footer"/>
    <w:basedOn w:val="Normal"/>
    <w:link w:val="FooterChar"/>
    <w:uiPriority w:val="99"/>
    <w:semiHidden/>
    <w:unhideWhenUsed/>
    <w:rsid w:val="00377A2D"/>
    <w:pPr>
      <w:tabs>
        <w:tab w:val="center" w:pos="4252"/>
        <w:tab w:val="right" w:pos="8504"/>
      </w:tabs>
      <w:spacing w:after="0" w:line="240" w:lineRule="auto"/>
    </w:pPr>
  </w:style>
  <w:style w:type="character" w:customStyle="1" w:styleId="FooterChar">
    <w:name w:val="Footer Char"/>
    <w:basedOn w:val="DefaultParagraphFont"/>
    <w:link w:val="Footer"/>
    <w:uiPriority w:val="99"/>
    <w:semiHidden/>
    <w:rsid w:val="00377A2D"/>
    <w:rPr>
      <w:rFonts w:ascii="Arial" w:eastAsia="Arial" w:hAnsi="Arial" w:cs="Arial"/>
      <w:color w:val="000000"/>
    </w:rPr>
  </w:style>
  <w:style w:type="character" w:styleId="PlaceholderText">
    <w:name w:val="Placeholder Text"/>
    <w:basedOn w:val="DefaultParagraphFont"/>
    <w:uiPriority w:val="99"/>
    <w:semiHidden/>
    <w:rsid w:val="0075083F"/>
    <w:rPr>
      <w:color w:val="808080"/>
    </w:rPr>
  </w:style>
  <w:style w:type="character" w:styleId="UnresolvedMention">
    <w:name w:val="Unresolved Mention"/>
    <w:basedOn w:val="DefaultParagraphFont"/>
    <w:uiPriority w:val="99"/>
    <w:unhideWhenUsed/>
    <w:rsid w:val="00341F31"/>
    <w:rPr>
      <w:color w:val="605E5C"/>
      <w:shd w:val="clear" w:color="auto" w:fill="E1DFDD"/>
    </w:rPr>
  </w:style>
  <w:style w:type="character" w:styleId="Mention">
    <w:name w:val="Mention"/>
    <w:basedOn w:val="DefaultParagraphFont"/>
    <w:uiPriority w:val="99"/>
    <w:unhideWhenUsed/>
    <w:rsid w:val="00341F31"/>
    <w:rPr>
      <w:color w:val="2B579A"/>
      <w:shd w:val="clear" w:color="auto" w:fill="E1DFDD"/>
    </w:rPr>
  </w:style>
  <w:style w:type="table" w:styleId="TableGrid">
    <w:name w:val="Table Grid"/>
    <w:basedOn w:val="TableNormal"/>
    <w:uiPriority w:val="39"/>
    <w:rsid w:val="004B1E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7208"/>
    <w:pPr>
      <w:autoSpaceDE w:val="0"/>
      <w:autoSpaceDN w:val="0"/>
      <w:adjustRightInd w:val="0"/>
      <w:spacing w:after="0" w:line="240" w:lineRule="auto"/>
    </w:pPr>
    <w:rPr>
      <w:rFonts w:ascii="Barlow Semi Condensed" w:hAnsi="Barlow Semi Condensed" w:cs="Barlow Semi Condensed"/>
      <w:color w:val="000000"/>
      <w:sz w:val="24"/>
      <w:szCs w:val="24"/>
    </w:rPr>
  </w:style>
  <w:style w:type="paragraph" w:customStyle="1" w:styleId="TtuloREE">
    <w:name w:val="Título REE"/>
    <w:basedOn w:val="Normal"/>
    <w:next w:val="TextonormalREE"/>
    <w:link w:val="TtuloREECar"/>
    <w:qFormat/>
    <w:rsid w:val="00606F27"/>
    <w:pPr>
      <w:keepNext/>
      <w:numPr>
        <w:numId w:val="9"/>
      </w:numPr>
      <w:suppressAutoHyphens/>
      <w:spacing w:before="400" w:after="100" w:line="320" w:lineRule="exact"/>
    </w:pPr>
    <w:rPr>
      <w:rFonts w:asciiTheme="minorHAnsi" w:eastAsia="Times New Roman" w:hAnsiTheme="minorHAnsi" w:cs="Times New Roman"/>
      <w:b/>
      <w:color w:val="006699"/>
      <w:sz w:val="28"/>
      <w:szCs w:val="28"/>
    </w:rPr>
  </w:style>
  <w:style w:type="paragraph" w:customStyle="1" w:styleId="TextonormalREE">
    <w:name w:val="Texto normal REE"/>
    <w:basedOn w:val="Normal"/>
    <w:link w:val="TextonormalREECar"/>
    <w:qFormat/>
    <w:rsid w:val="00606F27"/>
    <w:pPr>
      <w:suppressAutoHyphens/>
      <w:spacing w:before="100" w:after="100" w:line="260" w:lineRule="exact"/>
      <w:ind w:left="0" w:firstLine="0"/>
    </w:pPr>
    <w:rPr>
      <w:rFonts w:asciiTheme="minorHAnsi" w:eastAsia="Times New Roman" w:hAnsiTheme="minorHAnsi" w:cs="Times New Roman"/>
      <w:color w:val="auto"/>
      <w:szCs w:val="20"/>
    </w:rPr>
  </w:style>
  <w:style w:type="paragraph" w:customStyle="1" w:styleId="NumerosPR">
    <w:name w:val="Numeros PR"/>
    <w:basedOn w:val="ListParagraph"/>
    <w:qFormat/>
    <w:rsid w:val="00606F27"/>
    <w:pPr>
      <w:numPr>
        <w:numId w:val="8"/>
      </w:numPr>
      <w:spacing w:before="100" w:after="100" w:line="260" w:lineRule="exact"/>
      <w:contextualSpacing w:val="0"/>
    </w:pPr>
    <w:rPr>
      <w:rFonts w:asciiTheme="minorHAnsi" w:eastAsia="Times New Roman" w:hAnsiTheme="minorHAnsi"/>
      <w:color w:val="auto"/>
    </w:rPr>
  </w:style>
  <w:style w:type="paragraph" w:styleId="FootnoteText">
    <w:name w:val="footnote text"/>
    <w:basedOn w:val="Normal"/>
    <w:link w:val="FootnoteTextChar"/>
    <w:unhideWhenUsed/>
    <w:rsid w:val="00606F27"/>
    <w:pPr>
      <w:spacing w:after="0" w:line="240" w:lineRule="auto"/>
      <w:ind w:left="0" w:firstLine="0"/>
    </w:pPr>
    <w:rPr>
      <w:rFonts w:eastAsia="Times New Roman" w:cs="Times New Roman"/>
      <w:color w:val="auto"/>
      <w:sz w:val="20"/>
      <w:szCs w:val="20"/>
    </w:rPr>
  </w:style>
  <w:style w:type="character" w:customStyle="1" w:styleId="FootnoteTextChar">
    <w:name w:val="Footnote Text Char"/>
    <w:basedOn w:val="DefaultParagraphFont"/>
    <w:link w:val="FootnoteText"/>
    <w:rsid w:val="00606F27"/>
    <w:rPr>
      <w:rFonts w:ascii="Arial" w:eastAsia="Times New Roman" w:hAnsi="Arial" w:cs="Times New Roman"/>
      <w:sz w:val="20"/>
      <w:szCs w:val="20"/>
    </w:rPr>
  </w:style>
  <w:style w:type="character" w:customStyle="1" w:styleId="TextonormalREECar">
    <w:name w:val="Texto normal REE Car"/>
    <w:basedOn w:val="DefaultParagraphFont"/>
    <w:link w:val="TextonormalREE"/>
    <w:rsid w:val="00606F27"/>
    <w:rPr>
      <w:rFonts w:eastAsia="Times New Roman" w:cs="Times New Roman"/>
      <w:szCs w:val="20"/>
    </w:rPr>
  </w:style>
  <w:style w:type="character" w:customStyle="1" w:styleId="TtuloREECar">
    <w:name w:val="Título REE Car"/>
    <w:basedOn w:val="DefaultParagraphFont"/>
    <w:link w:val="TtuloREE"/>
    <w:rsid w:val="00606F27"/>
    <w:rPr>
      <w:rFonts w:eastAsia="Times New Roman" w:cs="Times New Roman"/>
      <w:b/>
      <w:color w:val="006699"/>
      <w:sz w:val="28"/>
      <w:szCs w:val="28"/>
    </w:rPr>
  </w:style>
  <w:style w:type="paragraph" w:customStyle="1" w:styleId="Bolo">
    <w:name w:val="Bolo"/>
    <w:basedOn w:val="Normal"/>
    <w:qFormat/>
    <w:rsid w:val="00770681"/>
    <w:pPr>
      <w:numPr>
        <w:numId w:val="10"/>
      </w:numPr>
      <w:spacing w:after="100" w:line="240" w:lineRule="auto"/>
    </w:pPr>
    <w:rPr>
      <w:rFonts w:ascii="Barlow Semi Condensed" w:eastAsia="Times New Roman" w:hAnsi="Barlow Semi Condensed" w:cs="Times New Roman"/>
      <w:color w:val="auto"/>
      <w:szCs w:val="20"/>
      <w:lang w:val="es-ES_tradnl"/>
    </w:rPr>
  </w:style>
  <w:style w:type="character" w:customStyle="1" w:styleId="ui-provider">
    <w:name w:val="ui-provider"/>
    <w:basedOn w:val="DefaultParagraphFont"/>
    <w:rsid w:val="00B02DDA"/>
  </w:style>
  <w:style w:type="character" w:styleId="Strong">
    <w:name w:val="Strong"/>
    <w:basedOn w:val="DefaultParagraphFont"/>
    <w:uiPriority w:val="22"/>
    <w:qFormat/>
    <w:rsid w:val="00B02D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819344">
      <w:bodyDiv w:val="1"/>
      <w:marLeft w:val="0"/>
      <w:marRight w:val="0"/>
      <w:marTop w:val="0"/>
      <w:marBottom w:val="0"/>
      <w:divBdr>
        <w:top w:val="none" w:sz="0" w:space="0" w:color="auto"/>
        <w:left w:val="none" w:sz="0" w:space="0" w:color="auto"/>
        <w:bottom w:val="none" w:sz="0" w:space="0" w:color="auto"/>
        <w:right w:val="none" w:sz="0" w:space="0" w:color="auto"/>
      </w:divBdr>
    </w:div>
    <w:div w:id="132259889">
      <w:bodyDiv w:val="1"/>
      <w:marLeft w:val="0"/>
      <w:marRight w:val="0"/>
      <w:marTop w:val="0"/>
      <w:marBottom w:val="0"/>
      <w:divBdr>
        <w:top w:val="none" w:sz="0" w:space="0" w:color="auto"/>
        <w:left w:val="none" w:sz="0" w:space="0" w:color="auto"/>
        <w:bottom w:val="none" w:sz="0" w:space="0" w:color="auto"/>
        <w:right w:val="none" w:sz="0" w:space="0" w:color="auto"/>
      </w:divBdr>
    </w:div>
    <w:div w:id="247544318">
      <w:bodyDiv w:val="1"/>
      <w:marLeft w:val="0"/>
      <w:marRight w:val="0"/>
      <w:marTop w:val="0"/>
      <w:marBottom w:val="0"/>
      <w:divBdr>
        <w:top w:val="none" w:sz="0" w:space="0" w:color="auto"/>
        <w:left w:val="none" w:sz="0" w:space="0" w:color="auto"/>
        <w:bottom w:val="none" w:sz="0" w:space="0" w:color="auto"/>
        <w:right w:val="none" w:sz="0" w:space="0" w:color="auto"/>
      </w:divBdr>
    </w:div>
    <w:div w:id="350230053">
      <w:bodyDiv w:val="1"/>
      <w:marLeft w:val="0"/>
      <w:marRight w:val="0"/>
      <w:marTop w:val="0"/>
      <w:marBottom w:val="0"/>
      <w:divBdr>
        <w:top w:val="none" w:sz="0" w:space="0" w:color="auto"/>
        <w:left w:val="none" w:sz="0" w:space="0" w:color="auto"/>
        <w:bottom w:val="none" w:sz="0" w:space="0" w:color="auto"/>
        <w:right w:val="none" w:sz="0" w:space="0" w:color="auto"/>
      </w:divBdr>
    </w:div>
    <w:div w:id="1657801526">
      <w:bodyDiv w:val="1"/>
      <w:marLeft w:val="0"/>
      <w:marRight w:val="0"/>
      <w:marTop w:val="0"/>
      <w:marBottom w:val="0"/>
      <w:divBdr>
        <w:top w:val="none" w:sz="0" w:space="0" w:color="auto"/>
        <w:left w:val="none" w:sz="0" w:space="0" w:color="auto"/>
        <w:bottom w:val="none" w:sz="0" w:space="0" w:color="auto"/>
        <w:right w:val="none" w:sz="0" w:space="0" w:color="auto"/>
      </w:divBdr>
    </w:div>
    <w:div w:id="1887179212">
      <w:bodyDiv w:val="1"/>
      <w:marLeft w:val="0"/>
      <w:marRight w:val="0"/>
      <w:marTop w:val="0"/>
      <w:marBottom w:val="0"/>
      <w:divBdr>
        <w:top w:val="none" w:sz="0" w:space="0" w:color="auto"/>
        <w:left w:val="none" w:sz="0" w:space="0" w:color="auto"/>
        <w:bottom w:val="none" w:sz="0" w:space="0" w:color="auto"/>
        <w:right w:val="none" w:sz="0" w:space="0" w:color="auto"/>
      </w:divBdr>
      <w:divsChild>
        <w:div w:id="129749467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B391704A0BFD14B8693274C789741EC" ma:contentTypeVersion="6" ma:contentTypeDescription="Crear nuevo documento." ma:contentTypeScope="" ma:versionID="dc91a767d4855f72b4ae3121c1523549">
  <xsd:schema xmlns:xsd="http://www.w3.org/2001/XMLSchema" xmlns:xs="http://www.w3.org/2001/XMLSchema" xmlns:p="http://schemas.microsoft.com/office/2006/metadata/properties" xmlns:ns2="c99be605-1737-4a13-a374-db4ff4377642" xmlns:ns3="2966ee07-aee8-466c-8e59-ba680692dd68" targetNamespace="http://schemas.microsoft.com/office/2006/metadata/properties" ma:root="true" ma:fieldsID="f178a0a5372b385cb8f21e8e995480f7" ns2:_="" ns3:_="">
    <xsd:import namespace="c99be605-1737-4a13-a374-db4ff4377642"/>
    <xsd:import namespace="2966ee07-aee8-466c-8e59-ba680692dd6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9be605-1737-4a13-a374-db4ff43776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66ee07-aee8-466c-8e59-ba680692dd68"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FDBE1B-6298-426F-8202-4276445BF16A}">
  <ds:schemaRefs>
    <ds:schemaRef ds:uri="http://schemas.openxmlformats.org/officeDocument/2006/bibliography"/>
  </ds:schemaRefs>
</ds:datastoreItem>
</file>

<file path=customXml/itemProps2.xml><?xml version="1.0" encoding="utf-8"?>
<ds:datastoreItem xmlns:ds="http://schemas.openxmlformats.org/officeDocument/2006/customXml" ds:itemID="{891F6531-7474-4E62-868F-51CF0027BC40}">
  <ds:schemaRefs>
    <ds:schemaRef ds:uri="http://schemas.microsoft.com/sharepoint/v3/contenttype/forms"/>
  </ds:schemaRefs>
</ds:datastoreItem>
</file>

<file path=customXml/itemProps3.xml><?xml version="1.0" encoding="utf-8"?>
<ds:datastoreItem xmlns:ds="http://schemas.openxmlformats.org/officeDocument/2006/customXml" ds:itemID="{9187FFCB-113D-4957-AD7C-159DE7C4DF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9be605-1737-4a13-a374-db4ff4377642"/>
    <ds:schemaRef ds:uri="2966ee07-aee8-466c-8e59-ba680692dd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6DDEE1-C240-4ECC-9DDB-97046C86D630}">
  <ds:schemaRefs>
    <ds:schemaRef ds:uri="http://schemas.microsoft.com/office/2006/documentManagement/types"/>
    <ds:schemaRef ds:uri="http://purl.org/dc/dcmitype/"/>
    <ds:schemaRef ds:uri="http://purl.org/dc/elements/1.1/"/>
    <ds:schemaRef ds:uri="http://schemas.microsoft.com/office/2006/metadata/properties"/>
    <ds:schemaRef ds:uri="2966ee07-aee8-466c-8e59-ba680692dd68"/>
    <ds:schemaRef ds:uri="c99be605-1737-4a13-a374-db4ff4377642"/>
    <ds:schemaRef ds:uri="http://purl.org/dc/terms/"/>
    <ds:schemaRef ds:uri="http://schemas.openxmlformats.org/package/2006/metadata/core-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4221</Words>
  <Characters>24064</Characters>
  <Application>Microsoft Office Word</Application>
  <DocSecurity>4</DocSecurity>
  <Lines>200</Lines>
  <Paragraphs>56</Paragraphs>
  <ScaleCrop>false</ScaleCrop>
  <Company>CNMC</Company>
  <LinksUpToDate>false</LinksUpToDate>
  <CharactersWithSpaces>28229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CECOEL</dc:creator>
  <cp:keywords/>
  <dc:description/>
  <cp:lastModifiedBy>Red Eléctrica tras consulta</cp:lastModifiedBy>
  <cp:revision>323</cp:revision>
  <cp:lastPrinted>2023-04-26T16:22:00Z</cp:lastPrinted>
  <dcterms:created xsi:type="dcterms:W3CDTF">2023-06-17T14:21:00Z</dcterms:created>
  <dcterms:modified xsi:type="dcterms:W3CDTF">2024-03-19T18:12:00Z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0x010100BB391704A0BFD14B8693274C789741EC</vt:lpwstr>
  </property>
</Properties>
</file>